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right" w:tblpY="341"/>
        <w:tblW w:w="0" w:type="auto"/>
        <w:tblLayout w:type="fixed"/>
        <w:tblLook w:val="0000" w:firstRow="0" w:lastRow="0" w:firstColumn="0" w:lastColumn="0" w:noHBand="0" w:noVBand="0"/>
      </w:tblPr>
      <w:tblGrid>
        <w:gridCol w:w="4968"/>
      </w:tblGrid>
      <w:tr w:rsidR="00E860A2" w:rsidRPr="00A06BE9" w:rsidTr="00E860A2">
        <w:trPr>
          <w:trHeight w:val="404"/>
        </w:trPr>
        <w:tc>
          <w:tcPr>
            <w:tcW w:w="4968" w:type="dxa"/>
          </w:tcPr>
          <w:p w:rsidR="00A651D6" w:rsidRPr="0010255C" w:rsidRDefault="00565101" w:rsidP="00A651D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Приложение №3</w:t>
            </w:r>
          </w:p>
          <w:p w:rsidR="00E860A2" w:rsidRPr="00A06BE9" w:rsidRDefault="00A651D6" w:rsidP="00A651D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 Методике </w:t>
            </w:r>
            <w:r w:rsidRPr="003470B2">
              <w:t xml:space="preserve"> </w:t>
            </w:r>
            <w:r w:rsidRPr="00225400">
              <w:rPr>
                <w:b/>
                <w:bCs/>
                <w:sz w:val="28"/>
                <w:szCs w:val="28"/>
              </w:rPr>
              <w:t>тестирования абонентского оборудования для оказания услуг ШПД клиентам массового сегмента при проведении закупок на уровне МРФ «Волга»</w:t>
            </w:r>
          </w:p>
          <w:p w:rsidR="00E860A2" w:rsidRPr="00A06BE9" w:rsidRDefault="00E860A2" w:rsidP="00E860A2">
            <w:pPr>
              <w:pStyle w:val="8"/>
              <w:framePr w:hSpace="0" w:wrap="auto" w:vAnchor="margin" w:hAnchor="text" w:xAlign="left" w:yAlign="inline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E860A2" w:rsidRPr="00155172" w:rsidRDefault="00E860A2" w:rsidP="00E860A2">
      <w:pPr>
        <w:pStyle w:val="a1"/>
        <w:rPr>
          <w:color w:val="000000"/>
          <w:sz w:val="28"/>
          <w:szCs w:val="28"/>
        </w:rPr>
      </w:pPr>
    </w:p>
    <w:p w:rsidR="00E860A2" w:rsidRPr="00155172" w:rsidRDefault="00E860A2" w:rsidP="00E860A2">
      <w:pPr>
        <w:pStyle w:val="a1"/>
        <w:rPr>
          <w:color w:val="000000"/>
          <w:sz w:val="28"/>
          <w:szCs w:val="28"/>
        </w:rPr>
      </w:pPr>
    </w:p>
    <w:p w:rsidR="00E860A2" w:rsidRPr="00155172" w:rsidRDefault="00E860A2" w:rsidP="00E860A2">
      <w:pPr>
        <w:pStyle w:val="a1"/>
        <w:rPr>
          <w:color w:val="000000"/>
          <w:sz w:val="28"/>
          <w:szCs w:val="28"/>
        </w:rPr>
      </w:pPr>
    </w:p>
    <w:p w:rsidR="00E860A2" w:rsidRPr="00155172" w:rsidRDefault="00E860A2" w:rsidP="00E860A2">
      <w:pPr>
        <w:pStyle w:val="a1"/>
        <w:rPr>
          <w:color w:val="000000"/>
          <w:sz w:val="28"/>
          <w:szCs w:val="28"/>
        </w:rPr>
      </w:pPr>
    </w:p>
    <w:p w:rsidR="00E860A2" w:rsidRPr="00155172" w:rsidRDefault="00E860A2" w:rsidP="00E860A2">
      <w:pPr>
        <w:pStyle w:val="a1"/>
        <w:rPr>
          <w:color w:val="000000"/>
          <w:sz w:val="28"/>
          <w:szCs w:val="28"/>
        </w:rPr>
      </w:pPr>
    </w:p>
    <w:p w:rsidR="00E860A2" w:rsidRPr="00155172" w:rsidRDefault="00E860A2" w:rsidP="00E860A2">
      <w:pPr>
        <w:pStyle w:val="a1"/>
        <w:rPr>
          <w:color w:val="000000"/>
          <w:sz w:val="28"/>
          <w:szCs w:val="28"/>
        </w:rPr>
      </w:pPr>
    </w:p>
    <w:p w:rsidR="00E860A2" w:rsidRPr="00155172" w:rsidRDefault="00E860A2" w:rsidP="00E860A2">
      <w:pPr>
        <w:pStyle w:val="a1"/>
        <w:rPr>
          <w:color w:val="000000"/>
          <w:sz w:val="28"/>
          <w:szCs w:val="28"/>
        </w:rPr>
      </w:pPr>
    </w:p>
    <w:p w:rsidR="00E860A2" w:rsidRPr="00155172" w:rsidRDefault="00E860A2" w:rsidP="00E860A2">
      <w:pPr>
        <w:pStyle w:val="a1"/>
        <w:rPr>
          <w:color w:val="000000"/>
          <w:sz w:val="28"/>
          <w:szCs w:val="28"/>
        </w:rPr>
      </w:pPr>
    </w:p>
    <w:p w:rsidR="00E860A2" w:rsidRPr="00155172" w:rsidRDefault="00E860A2" w:rsidP="00E860A2">
      <w:pPr>
        <w:pStyle w:val="a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E860A2" w:rsidRPr="00155172" w:rsidRDefault="00E860A2" w:rsidP="00E860A2">
      <w:pPr>
        <w:pStyle w:val="a1"/>
        <w:rPr>
          <w:color w:val="000000"/>
          <w:sz w:val="28"/>
          <w:szCs w:val="28"/>
        </w:rPr>
      </w:pPr>
    </w:p>
    <w:p w:rsidR="00E860A2" w:rsidRPr="00155172" w:rsidRDefault="00E860A2" w:rsidP="00E860A2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E860A2" w:rsidRPr="00155172" w:rsidRDefault="00E860A2" w:rsidP="00E860A2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E860A2" w:rsidRPr="00155172" w:rsidRDefault="00E860A2" w:rsidP="00E860A2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E860A2" w:rsidRPr="00155172" w:rsidRDefault="00E860A2" w:rsidP="00E860A2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E860A2" w:rsidRPr="00155172" w:rsidRDefault="00E860A2" w:rsidP="00E860A2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E860A2" w:rsidRPr="00155172" w:rsidRDefault="00E860A2" w:rsidP="00E860A2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E860A2" w:rsidRPr="00155172" w:rsidRDefault="00E860A2" w:rsidP="00E860A2">
      <w:pPr>
        <w:pStyle w:val="a1"/>
        <w:ind w:firstLine="0"/>
        <w:jc w:val="center"/>
        <w:rPr>
          <w:b/>
          <w:bCs/>
          <w:color w:val="000000"/>
          <w:sz w:val="28"/>
          <w:szCs w:val="28"/>
        </w:rPr>
      </w:pPr>
    </w:p>
    <w:p w:rsidR="00E860A2" w:rsidRDefault="00E860A2" w:rsidP="00E860A2">
      <w:pPr>
        <w:pStyle w:val="a1"/>
        <w:ind w:firstLine="0"/>
        <w:jc w:val="center"/>
        <w:rPr>
          <w:b/>
          <w:bCs/>
          <w:color w:val="000000"/>
          <w:sz w:val="32"/>
          <w:szCs w:val="32"/>
        </w:rPr>
      </w:pPr>
      <w:r w:rsidRPr="00155172">
        <w:rPr>
          <w:b/>
          <w:bCs/>
          <w:color w:val="000000"/>
          <w:sz w:val="32"/>
          <w:szCs w:val="32"/>
        </w:rPr>
        <w:t>Т</w:t>
      </w:r>
      <w:r>
        <w:rPr>
          <w:b/>
          <w:bCs/>
          <w:color w:val="000000"/>
          <w:sz w:val="32"/>
          <w:szCs w:val="32"/>
        </w:rPr>
        <w:t>ехнические т</w:t>
      </w:r>
      <w:r w:rsidRPr="00155172">
        <w:rPr>
          <w:b/>
          <w:bCs/>
          <w:color w:val="000000"/>
          <w:sz w:val="32"/>
          <w:szCs w:val="32"/>
        </w:rPr>
        <w:t xml:space="preserve">ребования к </w:t>
      </w:r>
      <w:r>
        <w:rPr>
          <w:b/>
          <w:bCs/>
          <w:sz w:val="32"/>
          <w:szCs w:val="32"/>
        </w:rPr>
        <w:t>абонентскому</w:t>
      </w:r>
      <w:r w:rsidRPr="000D0147">
        <w:rPr>
          <w:b/>
          <w:bCs/>
          <w:sz w:val="32"/>
          <w:szCs w:val="32"/>
        </w:rPr>
        <w:t xml:space="preserve"> оборудованию </w:t>
      </w:r>
      <w:bookmarkStart w:id="0" w:name="_GoBack"/>
      <w:r>
        <w:rPr>
          <w:b/>
          <w:bCs/>
          <w:sz w:val="32"/>
          <w:szCs w:val="32"/>
          <w:lang w:val="en-US"/>
        </w:rPr>
        <w:t>FTTB</w:t>
      </w:r>
      <w:r w:rsidRPr="00E860A2">
        <w:rPr>
          <w:b/>
          <w:bCs/>
          <w:sz w:val="32"/>
          <w:szCs w:val="32"/>
        </w:rPr>
        <w:t>-</w:t>
      </w:r>
      <w:r w:rsidR="00F872C9">
        <w:rPr>
          <w:b/>
          <w:bCs/>
          <w:sz w:val="32"/>
          <w:szCs w:val="32"/>
          <w:lang w:val="en-US"/>
        </w:rPr>
        <w:t>G</w:t>
      </w:r>
      <w:r>
        <w:rPr>
          <w:b/>
          <w:bCs/>
          <w:sz w:val="32"/>
          <w:szCs w:val="32"/>
          <w:lang w:val="en-US"/>
        </w:rPr>
        <w:t>E</w:t>
      </w:r>
      <w:r w:rsidRPr="000D0147">
        <w:rPr>
          <w:b/>
          <w:bCs/>
          <w:sz w:val="32"/>
          <w:szCs w:val="32"/>
        </w:rPr>
        <w:t xml:space="preserve"> </w:t>
      </w:r>
      <w:bookmarkEnd w:id="0"/>
      <w:r w:rsidRPr="00155172">
        <w:rPr>
          <w:b/>
          <w:bCs/>
          <w:color w:val="000000"/>
          <w:sz w:val="32"/>
          <w:szCs w:val="32"/>
        </w:rPr>
        <w:t xml:space="preserve">для проведения </w:t>
      </w:r>
      <w:r>
        <w:rPr>
          <w:b/>
          <w:bCs/>
          <w:color w:val="000000"/>
          <w:sz w:val="32"/>
          <w:szCs w:val="32"/>
        </w:rPr>
        <w:t>закупочных процедур</w:t>
      </w:r>
      <w:r w:rsidRPr="00B13D3C">
        <w:rPr>
          <w:b/>
          <w:bCs/>
          <w:color w:val="000000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</w:rPr>
        <w:t xml:space="preserve">МРФ «Волга» </w:t>
      </w:r>
      <w:r>
        <w:rPr>
          <w:b/>
          <w:bCs/>
          <w:color w:val="000000"/>
          <w:sz w:val="32"/>
          <w:szCs w:val="32"/>
        </w:rPr>
        <w:br/>
      </w:r>
    </w:p>
    <w:p w:rsidR="00E860A2" w:rsidRPr="00155172" w:rsidRDefault="00E860A2" w:rsidP="00E860A2">
      <w:pPr>
        <w:pStyle w:val="a1"/>
        <w:ind w:firstLine="0"/>
        <w:jc w:val="center"/>
        <w:rPr>
          <w:b/>
          <w:bCs/>
          <w:color w:val="000000"/>
          <w:sz w:val="28"/>
          <w:szCs w:val="28"/>
        </w:rPr>
      </w:pPr>
    </w:p>
    <w:p w:rsidR="00E860A2" w:rsidRPr="00155172" w:rsidRDefault="00E860A2" w:rsidP="00E860A2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E860A2" w:rsidRPr="00155172" w:rsidRDefault="00E860A2" w:rsidP="00E860A2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E860A2" w:rsidRPr="00155172" w:rsidRDefault="00E860A2" w:rsidP="00E860A2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E860A2" w:rsidRPr="00155172" w:rsidRDefault="00E860A2" w:rsidP="00E860A2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E860A2" w:rsidRDefault="00E860A2" w:rsidP="00E860A2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E860A2" w:rsidRDefault="00E860A2" w:rsidP="00E860A2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E860A2" w:rsidRDefault="00E860A2" w:rsidP="00E860A2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E860A2" w:rsidRPr="00E70872" w:rsidRDefault="00E860A2" w:rsidP="00E860A2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E860A2" w:rsidRDefault="00E860A2" w:rsidP="00E860A2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E860A2" w:rsidRDefault="00E860A2" w:rsidP="00E860A2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E860A2" w:rsidRPr="00155172" w:rsidRDefault="00E860A2" w:rsidP="00E860A2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E860A2" w:rsidRPr="00155172" w:rsidRDefault="00E860A2" w:rsidP="00E860A2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E860A2" w:rsidRPr="00155172" w:rsidRDefault="00E860A2" w:rsidP="00E860A2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E860A2" w:rsidRPr="00155172" w:rsidRDefault="00E860A2" w:rsidP="00E860A2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E860A2" w:rsidRPr="00155172" w:rsidRDefault="00E860A2" w:rsidP="00E860A2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E860A2" w:rsidRPr="00155172" w:rsidRDefault="00E860A2" w:rsidP="00E860A2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E860A2" w:rsidRPr="00155172" w:rsidRDefault="00E860A2" w:rsidP="00E860A2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E860A2" w:rsidRPr="00155172" w:rsidRDefault="00E860A2" w:rsidP="00E860A2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E860A2" w:rsidRPr="00155172" w:rsidRDefault="00E860A2" w:rsidP="00E860A2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E860A2" w:rsidRPr="00155172" w:rsidRDefault="00E860A2" w:rsidP="00E860A2">
      <w:pPr>
        <w:pStyle w:val="a1"/>
        <w:jc w:val="center"/>
        <w:rPr>
          <w:b/>
          <w:bCs/>
          <w:color w:val="000000"/>
          <w:sz w:val="28"/>
          <w:szCs w:val="28"/>
        </w:rPr>
      </w:pPr>
    </w:p>
    <w:p w:rsidR="00E860A2" w:rsidRPr="00430161" w:rsidRDefault="00E860A2" w:rsidP="00E860A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Нижний Новгород</w:t>
      </w:r>
    </w:p>
    <w:p w:rsidR="00B26B10" w:rsidRDefault="00E860A2" w:rsidP="00E860A2">
      <w:pPr>
        <w:pStyle w:val="a8"/>
        <w:rPr>
          <w:color w:val="000000"/>
        </w:rPr>
      </w:pPr>
      <w:r w:rsidRPr="00124E6A">
        <w:rPr>
          <w:sz w:val="28"/>
        </w:rPr>
        <w:t>201</w:t>
      </w:r>
      <w:r w:rsidR="00D84A2C">
        <w:rPr>
          <w:sz w:val="28"/>
        </w:rPr>
        <w:t>8</w:t>
      </w:r>
      <w:r w:rsidRPr="00124E6A">
        <w:rPr>
          <w:sz w:val="28"/>
        </w:rPr>
        <w:t xml:space="preserve"> г.</w:t>
      </w:r>
      <w:r w:rsidR="00B26B10" w:rsidRPr="00155172">
        <w:rPr>
          <w:color w:val="000000"/>
          <w:sz w:val="28"/>
          <w:szCs w:val="28"/>
        </w:rPr>
        <w:br w:type="page"/>
      </w:r>
      <w:r w:rsidR="00B26B10" w:rsidRPr="00155172">
        <w:rPr>
          <w:color w:val="000000"/>
        </w:rPr>
        <w:lastRenderedPageBreak/>
        <w:t>Содержание</w:t>
      </w:r>
    </w:p>
    <w:p w:rsidR="00CD0A52" w:rsidRPr="004551B2" w:rsidRDefault="00CD0A52" w:rsidP="0051220B">
      <w:pPr>
        <w:pStyle w:val="11"/>
        <w:rPr>
          <w:rStyle w:val="ae"/>
          <w:b/>
          <w:i w:val="0"/>
          <w:caps/>
          <w:sz w:val="26"/>
          <w:szCs w:val="26"/>
        </w:rPr>
      </w:pPr>
    </w:p>
    <w:p w:rsidR="00BC55A5" w:rsidRPr="00BC55A5" w:rsidRDefault="00CD43E8">
      <w:pPr>
        <w:pStyle w:val="11"/>
        <w:rPr>
          <w:rFonts w:asciiTheme="minorHAnsi" w:eastAsiaTheme="minorEastAsia" w:hAnsiTheme="minorHAnsi" w:cstheme="minorBidi"/>
          <w:b/>
          <w:bCs w:val="0"/>
          <w:i w:val="0"/>
          <w:sz w:val="26"/>
          <w:szCs w:val="26"/>
        </w:rPr>
      </w:pPr>
      <w:r w:rsidRPr="00BC55A5">
        <w:rPr>
          <w:b/>
          <w:i w:val="0"/>
          <w:color w:val="000000"/>
          <w:sz w:val="26"/>
          <w:szCs w:val="26"/>
          <w:lang w:val="en-US"/>
        </w:rPr>
        <w:fldChar w:fldCharType="begin"/>
      </w:r>
      <w:r w:rsidR="00BC55A5" w:rsidRPr="00BC55A5">
        <w:rPr>
          <w:b/>
          <w:i w:val="0"/>
          <w:color w:val="000000"/>
          <w:sz w:val="26"/>
          <w:szCs w:val="26"/>
          <w:lang w:val="en-US"/>
        </w:rPr>
        <w:instrText xml:space="preserve"> TOC \o "1-3" \h \z \u </w:instrText>
      </w:r>
      <w:r w:rsidRPr="00BC55A5">
        <w:rPr>
          <w:b/>
          <w:i w:val="0"/>
          <w:color w:val="000000"/>
          <w:sz w:val="26"/>
          <w:szCs w:val="26"/>
          <w:lang w:val="en-US"/>
        </w:rPr>
        <w:fldChar w:fldCharType="separate"/>
      </w:r>
      <w:hyperlink w:anchor="_Toc403466979" w:history="1">
        <w:r w:rsidR="00BC55A5" w:rsidRPr="00BC55A5">
          <w:rPr>
            <w:rStyle w:val="ae"/>
            <w:b/>
            <w:i w:val="0"/>
            <w:sz w:val="26"/>
            <w:szCs w:val="26"/>
          </w:rPr>
          <w:t>1</w:t>
        </w:r>
        <w:r w:rsidR="00BC55A5" w:rsidRPr="00BC55A5">
          <w:rPr>
            <w:rFonts w:asciiTheme="minorHAnsi" w:eastAsiaTheme="minorEastAsia" w:hAnsiTheme="minorHAnsi" w:cstheme="minorBidi"/>
            <w:b/>
            <w:bCs w:val="0"/>
            <w:i w:val="0"/>
            <w:sz w:val="26"/>
            <w:szCs w:val="26"/>
          </w:rPr>
          <w:tab/>
        </w:r>
        <w:r w:rsidR="00BC55A5" w:rsidRPr="00BC55A5">
          <w:rPr>
            <w:rStyle w:val="ae"/>
            <w:b/>
            <w:i w:val="0"/>
            <w:sz w:val="26"/>
            <w:szCs w:val="26"/>
          </w:rPr>
          <w:t>НАЗНАЧЕНИЕ</w:t>
        </w:r>
        <w:r w:rsidR="00BC55A5" w:rsidRPr="00BC55A5">
          <w:rPr>
            <w:b/>
            <w:i w:val="0"/>
            <w:webHidden/>
            <w:sz w:val="26"/>
            <w:szCs w:val="26"/>
          </w:rPr>
          <w:tab/>
        </w:r>
        <w:r w:rsidRPr="00BC55A5">
          <w:rPr>
            <w:b/>
            <w:i w:val="0"/>
            <w:webHidden/>
            <w:sz w:val="26"/>
            <w:szCs w:val="26"/>
          </w:rPr>
          <w:fldChar w:fldCharType="begin"/>
        </w:r>
        <w:r w:rsidR="00BC55A5" w:rsidRPr="00BC55A5">
          <w:rPr>
            <w:b/>
            <w:i w:val="0"/>
            <w:webHidden/>
            <w:sz w:val="26"/>
            <w:szCs w:val="26"/>
          </w:rPr>
          <w:instrText xml:space="preserve"> PAGEREF _Toc403466979 \h </w:instrText>
        </w:r>
        <w:r w:rsidRPr="00BC55A5">
          <w:rPr>
            <w:b/>
            <w:i w:val="0"/>
            <w:webHidden/>
            <w:sz w:val="26"/>
            <w:szCs w:val="26"/>
          </w:rPr>
        </w:r>
        <w:r w:rsidRPr="00BC55A5">
          <w:rPr>
            <w:b/>
            <w:i w:val="0"/>
            <w:webHidden/>
            <w:sz w:val="26"/>
            <w:szCs w:val="26"/>
          </w:rPr>
          <w:fldChar w:fldCharType="separate"/>
        </w:r>
        <w:r w:rsidR="00BC55A5" w:rsidRPr="00BC55A5">
          <w:rPr>
            <w:b/>
            <w:i w:val="0"/>
            <w:webHidden/>
            <w:sz w:val="26"/>
            <w:szCs w:val="26"/>
          </w:rPr>
          <w:t>3</w:t>
        </w:r>
        <w:r w:rsidRPr="00BC55A5">
          <w:rPr>
            <w:b/>
            <w:i w:val="0"/>
            <w:webHidden/>
            <w:sz w:val="26"/>
            <w:szCs w:val="26"/>
          </w:rPr>
          <w:fldChar w:fldCharType="end"/>
        </w:r>
      </w:hyperlink>
    </w:p>
    <w:p w:rsidR="00BC55A5" w:rsidRPr="00BC55A5" w:rsidRDefault="00691FF0">
      <w:pPr>
        <w:pStyle w:val="11"/>
        <w:rPr>
          <w:rFonts w:asciiTheme="minorHAnsi" w:eastAsiaTheme="minorEastAsia" w:hAnsiTheme="minorHAnsi" w:cstheme="minorBidi"/>
          <w:b/>
          <w:bCs w:val="0"/>
          <w:i w:val="0"/>
          <w:sz w:val="26"/>
          <w:szCs w:val="26"/>
        </w:rPr>
      </w:pPr>
      <w:hyperlink w:anchor="_Toc403466980" w:history="1">
        <w:r w:rsidR="00BC55A5" w:rsidRPr="00BC55A5">
          <w:rPr>
            <w:rStyle w:val="ae"/>
            <w:b/>
            <w:i w:val="0"/>
            <w:sz w:val="26"/>
            <w:szCs w:val="26"/>
          </w:rPr>
          <w:t>2</w:t>
        </w:r>
        <w:r w:rsidR="00BC55A5" w:rsidRPr="00BC55A5">
          <w:rPr>
            <w:rFonts w:asciiTheme="minorHAnsi" w:eastAsiaTheme="minorEastAsia" w:hAnsiTheme="minorHAnsi" w:cstheme="minorBidi"/>
            <w:b/>
            <w:bCs w:val="0"/>
            <w:i w:val="0"/>
            <w:sz w:val="26"/>
            <w:szCs w:val="26"/>
          </w:rPr>
          <w:tab/>
        </w:r>
        <w:r w:rsidR="00BC55A5" w:rsidRPr="00BC55A5">
          <w:rPr>
            <w:rStyle w:val="ae"/>
            <w:b/>
            <w:i w:val="0"/>
            <w:sz w:val="26"/>
            <w:szCs w:val="26"/>
          </w:rPr>
          <w:t>ОБЩИЕ ПОЛОЖЕНИЯ</w:t>
        </w:r>
        <w:r w:rsidR="00BC55A5" w:rsidRPr="00BC55A5">
          <w:rPr>
            <w:b/>
            <w:i w:val="0"/>
            <w:webHidden/>
            <w:sz w:val="26"/>
            <w:szCs w:val="26"/>
          </w:rPr>
          <w:tab/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begin"/>
        </w:r>
        <w:r w:rsidR="00BC55A5" w:rsidRPr="00BC55A5">
          <w:rPr>
            <w:b/>
            <w:i w:val="0"/>
            <w:webHidden/>
            <w:sz w:val="26"/>
            <w:szCs w:val="26"/>
          </w:rPr>
          <w:instrText xml:space="preserve"> PAGEREF _Toc403466980 \h </w:instrText>
        </w:r>
        <w:r w:rsidR="00CD43E8" w:rsidRPr="00BC55A5">
          <w:rPr>
            <w:b/>
            <w:i w:val="0"/>
            <w:webHidden/>
            <w:sz w:val="26"/>
            <w:szCs w:val="26"/>
          </w:rPr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separate"/>
        </w:r>
        <w:r w:rsidR="00BC55A5" w:rsidRPr="00BC55A5">
          <w:rPr>
            <w:b/>
            <w:i w:val="0"/>
            <w:webHidden/>
            <w:sz w:val="26"/>
            <w:szCs w:val="26"/>
          </w:rPr>
          <w:t>3</w:t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end"/>
        </w:r>
      </w:hyperlink>
    </w:p>
    <w:p w:rsidR="00BC55A5" w:rsidRPr="00BC55A5" w:rsidRDefault="00691FF0">
      <w:pPr>
        <w:pStyle w:val="11"/>
        <w:rPr>
          <w:rFonts w:asciiTheme="minorHAnsi" w:eastAsiaTheme="minorEastAsia" w:hAnsiTheme="minorHAnsi" w:cstheme="minorBidi"/>
          <w:bCs w:val="0"/>
          <w:i w:val="0"/>
          <w:sz w:val="26"/>
          <w:szCs w:val="26"/>
        </w:rPr>
      </w:pPr>
      <w:hyperlink w:anchor="_Toc403466981" w:history="1">
        <w:r w:rsidR="00BC55A5" w:rsidRPr="00BC55A5">
          <w:rPr>
            <w:rStyle w:val="ae"/>
            <w:i w:val="0"/>
            <w:sz w:val="26"/>
            <w:szCs w:val="26"/>
          </w:rPr>
          <w:t>2.1</w:t>
        </w:r>
        <w:r w:rsidR="00BC55A5" w:rsidRPr="00BC55A5">
          <w:rPr>
            <w:rFonts w:asciiTheme="minorHAnsi" w:eastAsiaTheme="minorEastAsia" w:hAnsiTheme="minorHAnsi" w:cstheme="minorBidi"/>
            <w:bCs w:val="0"/>
            <w:i w:val="0"/>
            <w:sz w:val="26"/>
            <w:szCs w:val="26"/>
          </w:rPr>
          <w:tab/>
        </w:r>
        <w:r w:rsidR="00BC55A5" w:rsidRPr="00BC55A5">
          <w:rPr>
            <w:rStyle w:val="ae"/>
            <w:i w:val="0"/>
            <w:sz w:val="26"/>
            <w:szCs w:val="26"/>
          </w:rPr>
          <w:t>ОБЛАСТЬ ПРИМЕНЕНИЯ</w:t>
        </w:r>
        <w:r w:rsidR="00BC55A5" w:rsidRPr="00BC55A5">
          <w:rPr>
            <w:i w:val="0"/>
            <w:webHidden/>
            <w:sz w:val="26"/>
            <w:szCs w:val="26"/>
          </w:rPr>
          <w:tab/>
        </w:r>
        <w:r w:rsidR="00CD43E8" w:rsidRPr="00BC55A5">
          <w:rPr>
            <w:i w:val="0"/>
            <w:webHidden/>
            <w:sz w:val="26"/>
            <w:szCs w:val="26"/>
          </w:rPr>
          <w:fldChar w:fldCharType="begin"/>
        </w:r>
        <w:r w:rsidR="00BC55A5" w:rsidRPr="00BC55A5">
          <w:rPr>
            <w:i w:val="0"/>
            <w:webHidden/>
            <w:sz w:val="26"/>
            <w:szCs w:val="26"/>
          </w:rPr>
          <w:instrText xml:space="preserve"> PAGEREF _Toc403466981 \h </w:instrText>
        </w:r>
        <w:r w:rsidR="00CD43E8" w:rsidRPr="00BC55A5">
          <w:rPr>
            <w:i w:val="0"/>
            <w:webHidden/>
            <w:sz w:val="26"/>
            <w:szCs w:val="26"/>
          </w:rPr>
        </w:r>
        <w:r w:rsidR="00CD43E8" w:rsidRPr="00BC55A5">
          <w:rPr>
            <w:i w:val="0"/>
            <w:webHidden/>
            <w:sz w:val="26"/>
            <w:szCs w:val="26"/>
          </w:rPr>
          <w:fldChar w:fldCharType="separate"/>
        </w:r>
        <w:r w:rsidR="00BC55A5" w:rsidRPr="00BC55A5">
          <w:rPr>
            <w:i w:val="0"/>
            <w:webHidden/>
            <w:sz w:val="26"/>
            <w:szCs w:val="26"/>
          </w:rPr>
          <w:t>3</w:t>
        </w:r>
        <w:r w:rsidR="00CD43E8" w:rsidRPr="00BC55A5">
          <w:rPr>
            <w:i w:val="0"/>
            <w:webHidden/>
            <w:sz w:val="26"/>
            <w:szCs w:val="26"/>
          </w:rPr>
          <w:fldChar w:fldCharType="end"/>
        </w:r>
      </w:hyperlink>
    </w:p>
    <w:p w:rsidR="00BC55A5" w:rsidRPr="00BC55A5" w:rsidRDefault="00691FF0">
      <w:pPr>
        <w:pStyle w:val="11"/>
        <w:rPr>
          <w:rFonts w:asciiTheme="minorHAnsi" w:eastAsiaTheme="minorEastAsia" w:hAnsiTheme="minorHAnsi" w:cstheme="minorBidi"/>
          <w:bCs w:val="0"/>
          <w:i w:val="0"/>
          <w:sz w:val="26"/>
          <w:szCs w:val="26"/>
        </w:rPr>
      </w:pPr>
      <w:hyperlink w:anchor="_Toc403466982" w:history="1">
        <w:r w:rsidR="00BC55A5" w:rsidRPr="00BC55A5">
          <w:rPr>
            <w:rStyle w:val="ae"/>
            <w:i w:val="0"/>
            <w:sz w:val="26"/>
            <w:szCs w:val="26"/>
          </w:rPr>
          <w:t>2.2</w:t>
        </w:r>
        <w:r w:rsidR="00BC55A5" w:rsidRPr="00BC55A5">
          <w:rPr>
            <w:rFonts w:asciiTheme="minorHAnsi" w:eastAsiaTheme="minorEastAsia" w:hAnsiTheme="minorHAnsi" w:cstheme="minorBidi"/>
            <w:bCs w:val="0"/>
            <w:i w:val="0"/>
            <w:sz w:val="26"/>
            <w:szCs w:val="26"/>
          </w:rPr>
          <w:tab/>
        </w:r>
        <w:r w:rsidR="00BC55A5" w:rsidRPr="00BC55A5">
          <w:rPr>
            <w:rStyle w:val="ae"/>
            <w:i w:val="0"/>
            <w:sz w:val="26"/>
            <w:szCs w:val="26"/>
          </w:rPr>
          <w:t>НОРМАТИВНЫЕ ССЫЛКИ</w:t>
        </w:r>
        <w:r w:rsidR="00BC55A5" w:rsidRPr="00BC55A5">
          <w:rPr>
            <w:i w:val="0"/>
            <w:webHidden/>
            <w:sz w:val="26"/>
            <w:szCs w:val="26"/>
          </w:rPr>
          <w:tab/>
        </w:r>
        <w:r w:rsidR="00CD43E8" w:rsidRPr="00BC55A5">
          <w:rPr>
            <w:i w:val="0"/>
            <w:webHidden/>
            <w:sz w:val="26"/>
            <w:szCs w:val="26"/>
          </w:rPr>
          <w:fldChar w:fldCharType="begin"/>
        </w:r>
        <w:r w:rsidR="00BC55A5" w:rsidRPr="00BC55A5">
          <w:rPr>
            <w:i w:val="0"/>
            <w:webHidden/>
            <w:sz w:val="26"/>
            <w:szCs w:val="26"/>
          </w:rPr>
          <w:instrText xml:space="preserve"> PAGEREF _Toc403466982 \h </w:instrText>
        </w:r>
        <w:r w:rsidR="00CD43E8" w:rsidRPr="00BC55A5">
          <w:rPr>
            <w:i w:val="0"/>
            <w:webHidden/>
            <w:sz w:val="26"/>
            <w:szCs w:val="26"/>
          </w:rPr>
        </w:r>
        <w:r w:rsidR="00CD43E8" w:rsidRPr="00BC55A5">
          <w:rPr>
            <w:i w:val="0"/>
            <w:webHidden/>
            <w:sz w:val="26"/>
            <w:szCs w:val="26"/>
          </w:rPr>
          <w:fldChar w:fldCharType="separate"/>
        </w:r>
        <w:r w:rsidR="00BC55A5" w:rsidRPr="00BC55A5">
          <w:rPr>
            <w:i w:val="0"/>
            <w:webHidden/>
            <w:sz w:val="26"/>
            <w:szCs w:val="26"/>
          </w:rPr>
          <w:t>3</w:t>
        </w:r>
        <w:r w:rsidR="00CD43E8" w:rsidRPr="00BC55A5">
          <w:rPr>
            <w:i w:val="0"/>
            <w:webHidden/>
            <w:sz w:val="26"/>
            <w:szCs w:val="26"/>
          </w:rPr>
          <w:fldChar w:fldCharType="end"/>
        </w:r>
      </w:hyperlink>
    </w:p>
    <w:p w:rsidR="00BC55A5" w:rsidRPr="00BC55A5" w:rsidRDefault="00691FF0">
      <w:pPr>
        <w:pStyle w:val="11"/>
        <w:rPr>
          <w:rFonts w:asciiTheme="minorHAnsi" w:eastAsiaTheme="minorEastAsia" w:hAnsiTheme="minorHAnsi" w:cstheme="minorBidi"/>
          <w:bCs w:val="0"/>
          <w:i w:val="0"/>
          <w:sz w:val="26"/>
          <w:szCs w:val="26"/>
        </w:rPr>
      </w:pPr>
      <w:hyperlink w:anchor="_Toc403466983" w:history="1">
        <w:r w:rsidR="00BC55A5" w:rsidRPr="00BC55A5">
          <w:rPr>
            <w:rStyle w:val="ae"/>
            <w:i w:val="0"/>
            <w:sz w:val="26"/>
            <w:szCs w:val="26"/>
          </w:rPr>
          <w:t>2.3</w:t>
        </w:r>
        <w:r w:rsidR="00BC55A5" w:rsidRPr="00BC55A5">
          <w:rPr>
            <w:rFonts w:asciiTheme="minorHAnsi" w:eastAsiaTheme="minorEastAsia" w:hAnsiTheme="minorHAnsi" w:cstheme="minorBidi"/>
            <w:bCs w:val="0"/>
            <w:i w:val="0"/>
            <w:sz w:val="26"/>
            <w:szCs w:val="26"/>
          </w:rPr>
          <w:tab/>
        </w:r>
        <w:r w:rsidR="00BC55A5" w:rsidRPr="00BC55A5">
          <w:rPr>
            <w:rStyle w:val="ae"/>
            <w:i w:val="0"/>
            <w:sz w:val="26"/>
            <w:szCs w:val="26"/>
          </w:rPr>
          <w:t>ТЕРМИНЫ, ОПРЕДЕЛЕНИЯ И СОКРАЩЕНИЯ</w:t>
        </w:r>
        <w:r w:rsidR="00BC55A5" w:rsidRPr="00BC55A5">
          <w:rPr>
            <w:i w:val="0"/>
            <w:webHidden/>
            <w:sz w:val="26"/>
            <w:szCs w:val="26"/>
          </w:rPr>
          <w:tab/>
        </w:r>
        <w:r w:rsidR="00CD43E8" w:rsidRPr="00BC55A5">
          <w:rPr>
            <w:i w:val="0"/>
            <w:webHidden/>
            <w:sz w:val="26"/>
            <w:szCs w:val="26"/>
          </w:rPr>
          <w:fldChar w:fldCharType="begin"/>
        </w:r>
        <w:r w:rsidR="00BC55A5" w:rsidRPr="00BC55A5">
          <w:rPr>
            <w:i w:val="0"/>
            <w:webHidden/>
            <w:sz w:val="26"/>
            <w:szCs w:val="26"/>
          </w:rPr>
          <w:instrText xml:space="preserve"> PAGEREF _Toc403466983 \h </w:instrText>
        </w:r>
        <w:r w:rsidR="00CD43E8" w:rsidRPr="00BC55A5">
          <w:rPr>
            <w:i w:val="0"/>
            <w:webHidden/>
            <w:sz w:val="26"/>
            <w:szCs w:val="26"/>
          </w:rPr>
        </w:r>
        <w:r w:rsidR="00CD43E8" w:rsidRPr="00BC55A5">
          <w:rPr>
            <w:i w:val="0"/>
            <w:webHidden/>
            <w:sz w:val="26"/>
            <w:szCs w:val="26"/>
          </w:rPr>
          <w:fldChar w:fldCharType="separate"/>
        </w:r>
        <w:r w:rsidR="00BC55A5" w:rsidRPr="00BC55A5">
          <w:rPr>
            <w:i w:val="0"/>
            <w:webHidden/>
            <w:sz w:val="26"/>
            <w:szCs w:val="26"/>
          </w:rPr>
          <w:t>4</w:t>
        </w:r>
        <w:r w:rsidR="00CD43E8" w:rsidRPr="00BC55A5">
          <w:rPr>
            <w:i w:val="0"/>
            <w:webHidden/>
            <w:sz w:val="26"/>
            <w:szCs w:val="26"/>
          </w:rPr>
          <w:fldChar w:fldCharType="end"/>
        </w:r>
      </w:hyperlink>
    </w:p>
    <w:p w:rsidR="00BC55A5" w:rsidRPr="00BC55A5" w:rsidRDefault="00691FF0">
      <w:pPr>
        <w:pStyle w:val="11"/>
        <w:rPr>
          <w:rFonts w:asciiTheme="minorHAnsi" w:eastAsiaTheme="minorEastAsia" w:hAnsiTheme="minorHAnsi" w:cstheme="minorBidi"/>
          <w:b/>
          <w:bCs w:val="0"/>
          <w:i w:val="0"/>
          <w:sz w:val="26"/>
          <w:szCs w:val="26"/>
        </w:rPr>
      </w:pPr>
      <w:hyperlink w:anchor="_Toc403466984" w:history="1">
        <w:r w:rsidR="00BC55A5" w:rsidRPr="00BC55A5">
          <w:rPr>
            <w:rStyle w:val="ae"/>
            <w:b/>
            <w:i w:val="0"/>
            <w:sz w:val="26"/>
            <w:szCs w:val="26"/>
          </w:rPr>
          <w:t>3</w:t>
        </w:r>
        <w:r w:rsidR="00BC55A5" w:rsidRPr="00BC55A5">
          <w:rPr>
            <w:rFonts w:asciiTheme="minorHAnsi" w:eastAsiaTheme="minorEastAsia" w:hAnsiTheme="minorHAnsi" w:cstheme="minorBidi"/>
            <w:b/>
            <w:bCs w:val="0"/>
            <w:i w:val="0"/>
            <w:sz w:val="26"/>
            <w:szCs w:val="26"/>
          </w:rPr>
          <w:tab/>
        </w:r>
        <w:r w:rsidR="00BC55A5" w:rsidRPr="00BC55A5">
          <w:rPr>
            <w:rStyle w:val="ae"/>
            <w:b/>
            <w:i w:val="0"/>
            <w:sz w:val="26"/>
            <w:szCs w:val="26"/>
          </w:rPr>
          <w:t>ОБЩАЯ ИНФОРМАЦИЯ</w:t>
        </w:r>
        <w:r w:rsidR="00BC55A5" w:rsidRPr="00BC55A5">
          <w:rPr>
            <w:b/>
            <w:i w:val="0"/>
            <w:webHidden/>
            <w:sz w:val="26"/>
            <w:szCs w:val="26"/>
          </w:rPr>
          <w:tab/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begin"/>
        </w:r>
        <w:r w:rsidR="00BC55A5" w:rsidRPr="00BC55A5">
          <w:rPr>
            <w:b/>
            <w:i w:val="0"/>
            <w:webHidden/>
            <w:sz w:val="26"/>
            <w:szCs w:val="26"/>
          </w:rPr>
          <w:instrText xml:space="preserve"> PAGEREF _Toc403466984 \h </w:instrText>
        </w:r>
        <w:r w:rsidR="00CD43E8" w:rsidRPr="00BC55A5">
          <w:rPr>
            <w:b/>
            <w:i w:val="0"/>
            <w:webHidden/>
            <w:sz w:val="26"/>
            <w:szCs w:val="26"/>
          </w:rPr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separate"/>
        </w:r>
        <w:r w:rsidR="00BC55A5" w:rsidRPr="00BC55A5">
          <w:rPr>
            <w:b/>
            <w:i w:val="0"/>
            <w:webHidden/>
            <w:sz w:val="26"/>
            <w:szCs w:val="26"/>
          </w:rPr>
          <w:t>7</w:t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end"/>
        </w:r>
      </w:hyperlink>
    </w:p>
    <w:p w:rsidR="00BC55A5" w:rsidRPr="00BC55A5" w:rsidRDefault="00691FF0">
      <w:pPr>
        <w:pStyle w:val="11"/>
        <w:rPr>
          <w:rFonts w:asciiTheme="minorHAnsi" w:eastAsiaTheme="minorEastAsia" w:hAnsiTheme="minorHAnsi" w:cstheme="minorBidi"/>
          <w:b/>
          <w:bCs w:val="0"/>
          <w:i w:val="0"/>
          <w:sz w:val="26"/>
          <w:szCs w:val="26"/>
        </w:rPr>
      </w:pPr>
      <w:hyperlink w:anchor="_Toc403466985" w:history="1">
        <w:r w:rsidR="00BC55A5" w:rsidRPr="00BC55A5">
          <w:rPr>
            <w:rStyle w:val="ae"/>
            <w:b/>
            <w:i w:val="0"/>
            <w:sz w:val="26"/>
            <w:szCs w:val="26"/>
          </w:rPr>
          <w:t>4</w:t>
        </w:r>
        <w:r w:rsidR="00BC55A5" w:rsidRPr="00BC55A5">
          <w:rPr>
            <w:rFonts w:asciiTheme="minorHAnsi" w:eastAsiaTheme="minorEastAsia" w:hAnsiTheme="minorHAnsi" w:cstheme="minorBidi"/>
            <w:b/>
            <w:bCs w:val="0"/>
            <w:i w:val="0"/>
            <w:sz w:val="26"/>
            <w:szCs w:val="26"/>
          </w:rPr>
          <w:tab/>
        </w:r>
        <w:r w:rsidR="00BC55A5" w:rsidRPr="00BC55A5">
          <w:rPr>
            <w:rStyle w:val="ae"/>
            <w:b/>
            <w:i w:val="0"/>
            <w:sz w:val="26"/>
            <w:szCs w:val="26"/>
          </w:rPr>
          <w:t>ТРЕБОВАНИЯ К ФУНКЦИОНАЛЬНОСТИ АБОНЕНТСКОГО ОБОРУДОВАНИЯ</w:t>
        </w:r>
        <w:r w:rsidR="00BC55A5" w:rsidRPr="00BC55A5">
          <w:rPr>
            <w:b/>
            <w:i w:val="0"/>
            <w:webHidden/>
            <w:sz w:val="26"/>
            <w:szCs w:val="26"/>
          </w:rPr>
          <w:tab/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begin"/>
        </w:r>
        <w:r w:rsidR="00BC55A5" w:rsidRPr="00BC55A5">
          <w:rPr>
            <w:b/>
            <w:i w:val="0"/>
            <w:webHidden/>
            <w:sz w:val="26"/>
            <w:szCs w:val="26"/>
          </w:rPr>
          <w:instrText xml:space="preserve"> PAGEREF _Toc403466985 \h </w:instrText>
        </w:r>
        <w:r w:rsidR="00CD43E8" w:rsidRPr="00BC55A5">
          <w:rPr>
            <w:b/>
            <w:i w:val="0"/>
            <w:webHidden/>
            <w:sz w:val="26"/>
            <w:szCs w:val="26"/>
          </w:rPr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separate"/>
        </w:r>
        <w:r w:rsidR="00BC55A5" w:rsidRPr="00BC55A5">
          <w:rPr>
            <w:b/>
            <w:i w:val="0"/>
            <w:webHidden/>
            <w:sz w:val="26"/>
            <w:szCs w:val="26"/>
          </w:rPr>
          <w:t>8</w:t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end"/>
        </w:r>
      </w:hyperlink>
    </w:p>
    <w:p w:rsidR="00BC55A5" w:rsidRPr="00BC55A5" w:rsidRDefault="00691FF0">
      <w:pPr>
        <w:pStyle w:val="11"/>
        <w:rPr>
          <w:rFonts w:asciiTheme="minorHAnsi" w:eastAsiaTheme="minorEastAsia" w:hAnsiTheme="minorHAnsi" w:cstheme="minorBidi"/>
          <w:bCs w:val="0"/>
          <w:i w:val="0"/>
          <w:sz w:val="26"/>
          <w:szCs w:val="26"/>
        </w:rPr>
      </w:pPr>
      <w:hyperlink w:anchor="_Toc403466986" w:history="1">
        <w:r w:rsidR="00BC55A5" w:rsidRPr="00BC55A5">
          <w:rPr>
            <w:rStyle w:val="ae"/>
            <w:i w:val="0"/>
            <w:sz w:val="26"/>
            <w:szCs w:val="26"/>
          </w:rPr>
          <w:t>4.1</w:t>
        </w:r>
        <w:r w:rsidR="00BC55A5" w:rsidRPr="00BC55A5">
          <w:rPr>
            <w:rFonts w:asciiTheme="minorHAnsi" w:eastAsiaTheme="minorEastAsia" w:hAnsiTheme="minorHAnsi" w:cstheme="minorBidi"/>
            <w:bCs w:val="0"/>
            <w:i w:val="0"/>
            <w:sz w:val="26"/>
            <w:szCs w:val="26"/>
          </w:rPr>
          <w:tab/>
        </w:r>
        <w:r w:rsidR="00BC55A5" w:rsidRPr="00BC55A5">
          <w:rPr>
            <w:rStyle w:val="ae"/>
            <w:i w:val="0"/>
            <w:sz w:val="26"/>
            <w:szCs w:val="26"/>
          </w:rPr>
          <w:t>ИНТЕРФЕЙСЫ</w:t>
        </w:r>
        <w:r w:rsidR="00BC55A5" w:rsidRPr="00BC55A5">
          <w:rPr>
            <w:i w:val="0"/>
            <w:webHidden/>
            <w:sz w:val="26"/>
            <w:szCs w:val="26"/>
          </w:rPr>
          <w:tab/>
        </w:r>
        <w:r w:rsidR="00CD43E8" w:rsidRPr="00BC55A5">
          <w:rPr>
            <w:i w:val="0"/>
            <w:webHidden/>
            <w:sz w:val="26"/>
            <w:szCs w:val="26"/>
          </w:rPr>
          <w:fldChar w:fldCharType="begin"/>
        </w:r>
        <w:r w:rsidR="00BC55A5" w:rsidRPr="00BC55A5">
          <w:rPr>
            <w:i w:val="0"/>
            <w:webHidden/>
            <w:sz w:val="26"/>
            <w:szCs w:val="26"/>
          </w:rPr>
          <w:instrText xml:space="preserve"> PAGEREF _Toc403466986 \h </w:instrText>
        </w:r>
        <w:r w:rsidR="00CD43E8" w:rsidRPr="00BC55A5">
          <w:rPr>
            <w:i w:val="0"/>
            <w:webHidden/>
            <w:sz w:val="26"/>
            <w:szCs w:val="26"/>
          </w:rPr>
        </w:r>
        <w:r w:rsidR="00CD43E8" w:rsidRPr="00BC55A5">
          <w:rPr>
            <w:i w:val="0"/>
            <w:webHidden/>
            <w:sz w:val="26"/>
            <w:szCs w:val="26"/>
          </w:rPr>
          <w:fldChar w:fldCharType="separate"/>
        </w:r>
        <w:r w:rsidR="00BC55A5" w:rsidRPr="00BC55A5">
          <w:rPr>
            <w:i w:val="0"/>
            <w:webHidden/>
            <w:sz w:val="26"/>
            <w:szCs w:val="26"/>
          </w:rPr>
          <w:t>8</w:t>
        </w:r>
        <w:r w:rsidR="00CD43E8" w:rsidRPr="00BC55A5">
          <w:rPr>
            <w:i w:val="0"/>
            <w:webHidden/>
            <w:sz w:val="26"/>
            <w:szCs w:val="26"/>
          </w:rPr>
          <w:fldChar w:fldCharType="end"/>
        </w:r>
      </w:hyperlink>
    </w:p>
    <w:p w:rsidR="00BC55A5" w:rsidRPr="00BC55A5" w:rsidRDefault="00691FF0">
      <w:pPr>
        <w:pStyle w:val="11"/>
        <w:rPr>
          <w:rFonts w:asciiTheme="minorHAnsi" w:eastAsiaTheme="minorEastAsia" w:hAnsiTheme="minorHAnsi" w:cstheme="minorBidi"/>
          <w:bCs w:val="0"/>
          <w:i w:val="0"/>
          <w:sz w:val="26"/>
          <w:szCs w:val="26"/>
        </w:rPr>
      </w:pPr>
      <w:hyperlink w:anchor="_Toc403466987" w:history="1">
        <w:r w:rsidR="00BC55A5" w:rsidRPr="00BC55A5">
          <w:rPr>
            <w:rStyle w:val="ae"/>
            <w:i w:val="0"/>
            <w:sz w:val="26"/>
            <w:szCs w:val="26"/>
          </w:rPr>
          <w:t>4.2</w:t>
        </w:r>
        <w:r w:rsidR="00BC55A5" w:rsidRPr="00BC55A5">
          <w:rPr>
            <w:rFonts w:asciiTheme="minorHAnsi" w:eastAsiaTheme="minorEastAsia" w:hAnsiTheme="minorHAnsi" w:cstheme="minorBidi"/>
            <w:bCs w:val="0"/>
            <w:i w:val="0"/>
            <w:sz w:val="26"/>
            <w:szCs w:val="26"/>
          </w:rPr>
          <w:tab/>
        </w:r>
        <w:r w:rsidR="00BC55A5" w:rsidRPr="00BC55A5">
          <w:rPr>
            <w:rStyle w:val="ae"/>
            <w:i w:val="0"/>
            <w:sz w:val="26"/>
            <w:szCs w:val="26"/>
          </w:rPr>
          <w:t>ТРЕБОВАНИЯ К ПРОИЗВОДИТЕЛЬНОСТИ</w:t>
        </w:r>
        <w:r w:rsidR="00BC55A5" w:rsidRPr="00BC55A5">
          <w:rPr>
            <w:i w:val="0"/>
            <w:webHidden/>
            <w:sz w:val="26"/>
            <w:szCs w:val="26"/>
          </w:rPr>
          <w:tab/>
        </w:r>
        <w:r w:rsidR="00CD43E8" w:rsidRPr="00BC55A5">
          <w:rPr>
            <w:i w:val="0"/>
            <w:webHidden/>
            <w:sz w:val="26"/>
            <w:szCs w:val="26"/>
          </w:rPr>
          <w:fldChar w:fldCharType="begin"/>
        </w:r>
        <w:r w:rsidR="00BC55A5" w:rsidRPr="00BC55A5">
          <w:rPr>
            <w:i w:val="0"/>
            <w:webHidden/>
            <w:sz w:val="26"/>
            <w:szCs w:val="26"/>
          </w:rPr>
          <w:instrText xml:space="preserve"> PAGEREF _Toc403466987 \h </w:instrText>
        </w:r>
        <w:r w:rsidR="00CD43E8" w:rsidRPr="00BC55A5">
          <w:rPr>
            <w:i w:val="0"/>
            <w:webHidden/>
            <w:sz w:val="26"/>
            <w:szCs w:val="26"/>
          </w:rPr>
        </w:r>
        <w:r w:rsidR="00CD43E8" w:rsidRPr="00BC55A5">
          <w:rPr>
            <w:i w:val="0"/>
            <w:webHidden/>
            <w:sz w:val="26"/>
            <w:szCs w:val="26"/>
          </w:rPr>
          <w:fldChar w:fldCharType="separate"/>
        </w:r>
        <w:r w:rsidR="00BC55A5" w:rsidRPr="00BC55A5">
          <w:rPr>
            <w:i w:val="0"/>
            <w:webHidden/>
            <w:sz w:val="26"/>
            <w:szCs w:val="26"/>
          </w:rPr>
          <w:t>8</w:t>
        </w:r>
        <w:r w:rsidR="00CD43E8" w:rsidRPr="00BC55A5">
          <w:rPr>
            <w:i w:val="0"/>
            <w:webHidden/>
            <w:sz w:val="26"/>
            <w:szCs w:val="26"/>
          </w:rPr>
          <w:fldChar w:fldCharType="end"/>
        </w:r>
      </w:hyperlink>
    </w:p>
    <w:p w:rsidR="00BC55A5" w:rsidRPr="00BC55A5" w:rsidRDefault="00691FF0">
      <w:pPr>
        <w:pStyle w:val="11"/>
        <w:rPr>
          <w:rFonts w:asciiTheme="minorHAnsi" w:eastAsiaTheme="minorEastAsia" w:hAnsiTheme="minorHAnsi" w:cstheme="minorBidi"/>
          <w:bCs w:val="0"/>
          <w:i w:val="0"/>
          <w:sz w:val="26"/>
          <w:szCs w:val="26"/>
        </w:rPr>
      </w:pPr>
      <w:hyperlink w:anchor="_Toc403466988" w:history="1">
        <w:r w:rsidR="00BC55A5" w:rsidRPr="00BC55A5">
          <w:rPr>
            <w:rStyle w:val="ae"/>
            <w:i w:val="0"/>
            <w:sz w:val="26"/>
            <w:szCs w:val="26"/>
          </w:rPr>
          <w:t>4.3</w:t>
        </w:r>
        <w:r w:rsidR="00BC55A5" w:rsidRPr="00BC55A5">
          <w:rPr>
            <w:rFonts w:asciiTheme="minorHAnsi" w:eastAsiaTheme="minorEastAsia" w:hAnsiTheme="minorHAnsi" w:cstheme="minorBidi"/>
            <w:bCs w:val="0"/>
            <w:i w:val="0"/>
            <w:sz w:val="26"/>
            <w:szCs w:val="26"/>
          </w:rPr>
          <w:tab/>
        </w:r>
        <w:r w:rsidR="00BC55A5" w:rsidRPr="00BC55A5">
          <w:rPr>
            <w:rStyle w:val="ae"/>
            <w:i w:val="0"/>
            <w:sz w:val="26"/>
            <w:szCs w:val="26"/>
          </w:rPr>
          <w:t xml:space="preserve">ТРЕБОВАНИЯ ДЛЯ ПОРТОВ </w:t>
        </w:r>
        <w:r w:rsidR="00BC55A5" w:rsidRPr="00BC55A5">
          <w:rPr>
            <w:rStyle w:val="ae"/>
            <w:i w:val="0"/>
            <w:sz w:val="26"/>
            <w:szCs w:val="26"/>
            <w:lang w:val="en-US"/>
          </w:rPr>
          <w:t>ETHERNET</w:t>
        </w:r>
        <w:r w:rsidR="00BC55A5" w:rsidRPr="00BC55A5">
          <w:rPr>
            <w:rStyle w:val="ae"/>
            <w:i w:val="0"/>
            <w:sz w:val="26"/>
            <w:szCs w:val="26"/>
          </w:rPr>
          <w:t xml:space="preserve"> </w:t>
        </w:r>
        <w:r w:rsidR="00BC55A5" w:rsidRPr="00BC55A5">
          <w:rPr>
            <w:rStyle w:val="ae"/>
            <w:i w:val="0"/>
            <w:sz w:val="26"/>
            <w:szCs w:val="26"/>
            <w:lang w:val="en-US"/>
          </w:rPr>
          <w:t>LAN</w:t>
        </w:r>
        <w:r w:rsidR="00BC55A5" w:rsidRPr="00BC55A5">
          <w:rPr>
            <w:rStyle w:val="ae"/>
            <w:i w:val="0"/>
            <w:sz w:val="26"/>
            <w:szCs w:val="26"/>
          </w:rPr>
          <w:t>/</w:t>
        </w:r>
        <w:r w:rsidR="00BC55A5" w:rsidRPr="00BC55A5">
          <w:rPr>
            <w:rStyle w:val="ae"/>
            <w:i w:val="0"/>
            <w:sz w:val="26"/>
            <w:szCs w:val="26"/>
            <w:lang w:val="en-US"/>
          </w:rPr>
          <w:t>WAN</w:t>
        </w:r>
        <w:r w:rsidR="00BC55A5" w:rsidRPr="00BC55A5">
          <w:rPr>
            <w:i w:val="0"/>
            <w:webHidden/>
            <w:sz w:val="26"/>
            <w:szCs w:val="26"/>
          </w:rPr>
          <w:tab/>
        </w:r>
        <w:r w:rsidR="00CD43E8" w:rsidRPr="00BC55A5">
          <w:rPr>
            <w:i w:val="0"/>
            <w:webHidden/>
            <w:sz w:val="26"/>
            <w:szCs w:val="26"/>
          </w:rPr>
          <w:fldChar w:fldCharType="begin"/>
        </w:r>
        <w:r w:rsidR="00BC55A5" w:rsidRPr="00BC55A5">
          <w:rPr>
            <w:i w:val="0"/>
            <w:webHidden/>
            <w:sz w:val="26"/>
            <w:szCs w:val="26"/>
          </w:rPr>
          <w:instrText xml:space="preserve"> PAGEREF _Toc403466988 \h </w:instrText>
        </w:r>
        <w:r w:rsidR="00CD43E8" w:rsidRPr="00BC55A5">
          <w:rPr>
            <w:i w:val="0"/>
            <w:webHidden/>
            <w:sz w:val="26"/>
            <w:szCs w:val="26"/>
          </w:rPr>
        </w:r>
        <w:r w:rsidR="00CD43E8" w:rsidRPr="00BC55A5">
          <w:rPr>
            <w:i w:val="0"/>
            <w:webHidden/>
            <w:sz w:val="26"/>
            <w:szCs w:val="26"/>
          </w:rPr>
          <w:fldChar w:fldCharType="separate"/>
        </w:r>
        <w:r w:rsidR="00BC55A5" w:rsidRPr="00BC55A5">
          <w:rPr>
            <w:i w:val="0"/>
            <w:webHidden/>
            <w:sz w:val="26"/>
            <w:szCs w:val="26"/>
          </w:rPr>
          <w:t>8</w:t>
        </w:r>
        <w:r w:rsidR="00CD43E8" w:rsidRPr="00BC55A5">
          <w:rPr>
            <w:i w:val="0"/>
            <w:webHidden/>
            <w:sz w:val="26"/>
            <w:szCs w:val="26"/>
          </w:rPr>
          <w:fldChar w:fldCharType="end"/>
        </w:r>
      </w:hyperlink>
    </w:p>
    <w:p w:rsidR="00BC55A5" w:rsidRPr="00BC55A5" w:rsidRDefault="00691FF0">
      <w:pPr>
        <w:pStyle w:val="11"/>
        <w:rPr>
          <w:rFonts w:asciiTheme="minorHAnsi" w:eastAsiaTheme="minorEastAsia" w:hAnsiTheme="minorHAnsi" w:cstheme="minorBidi"/>
          <w:bCs w:val="0"/>
          <w:i w:val="0"/>
          <w:sz w:val="26"/>
          <w:szCs w:val="26"/>
        </w:rPr>
      </w:pPr>
      <w:hyperlink w:anchor="_Toc403466989" w:history="1">
        <w:r w:rsidR="00BC55A5" w:rsidRPr="00BC55A5">
          <w:rPr>
            <w:rStyle w:val="ae"/>
            <w:i w:val="0"/>
            <w:sz w:val="26"/>
            <w:szCs w:val="26"/>
          </w:rPr>
          <w:t>4.4</w:t>
        </w:r>
        <w:r w:rsidR="00BC55A5" w:rsidRPr="00BC55A5">
          <w:rPr>
            <w:rFonts w:asciiTheme="minorHAnsi" w:eastAsiaTheme="minorEastAsia" w:hAnsiTheme="minorHAnsi" w:cstheme="minorBidi"/>
            <w:bCs w:val="0"/>
            <w:i w:val="0"/>
            <w:sz w:val="26"/>
            <w:szCs w:val="26"/>
          </w:rPr>
          <w:tab/>
        </w:r>
        <w:r w:rsidR="00BC55A5" w:rsidRPr="00BC55A5">
          <w:rPr>
            <w:rStyle w:val="ae"/>
            <w:i w:val="0"/>
            <w:sz w:val="26"/>
            <w:szCs w:val="26"/>
          </w:rPr>
          <w:t>ОБЩИЕ ФУНКЦИОНАЛЬНЫЕ ТРЕБОВАНИЯ</w:t>
        </w:r>
        <w:r w:rsidR="00BC55A5" w:rsidRPr="00BC55A5">
          <w:rPr>
            <w:i w:val="0"/>
            <w:webHidden/>
            <w:sz w:val="26"/>
            <w:szCs w:val="26"/>
          </w:rPr>
          <w:tab/>
        </w:r>
        <w:r w:rsidR="00CD43E8" w:rsidRPr="00BC55A5">
          <w:rPr>
            <w:i w:val="0"/>
            <w:webHidden/>
            <w:sz w:val="26"/>
            <w:szCs w:val="26"/>
          </w:rPr>
          <w:fldChar w:fldCharType="begin"/>
        </w:r>
        <w:r w:rsidR="00BC55A5" w:rsidRPr="00BC55A5">
          <w:rPr>
            <w:i w:val="0"/>
            <w:webHidden/>
            <w:sz w:val="26"/>
            <w:szCs w:val="26"/>
          </w:rPr>
          <w:instrText xml:space="preserve"> PAGEREF _Toc403466989 \h </w:instrText>
        </w:r>
        <w:r w:rsidR="00CD43E8" w:rsidRPr="00BC55A5">
          <w:rPr>
            <w:i w:val="0"/>
            <w:webHidden/>
            <w:sz w:val="26"/>
            <w:szCs w:val="26"/>
          </w:rPr>
        </w:r>
        <w:r w:rsidR="00CD43E8" w:rsidRPr="00BC55A5">
          <w:rPr>
            <w:i w:val="0"/>
            <w:webHidden/>
            <w:sz w:val="26"/>
            <w:szCs w:val="26"/>
          </w:rPr>
          <w:fldChar w:fldCharType="separate"/>
        </w:r>
        <w:r w:rsidR="00BC55A5" w:rsidRPr="00BC55A5">
          <w:rPr>
            <w:i w:val="0"/>
            <w:webHidden/>
            <w:sz w:val="26"/>
            <w:szCs w:val="26"/>
          </w:rPr>
          <w:t>9</w:t>
        </w:r>
        <w:r w:rsidR="00CD43E8" w:rsidRPr="00BC55A5">
          <w:rPr>
            <w:i w:val="0"/>
            <w:webHidden/>
            <w:sz w:val="26"/>
            <w:szCs w:val="26"/>
          </w:rPr>
          <w:fldChar w:fldCharType="end"/>
        </w:r>
      </w:hyperlink>
    </w:p>
    <w:p w:rsidR="00BC55A5" w:rsidRPr="00BC55A5" w:rsidRDefault="00691FF0">
      <w:pPr>
        <w:pStyle w:val="11"/>
        <w:rPr>
          <w:rFonts w:asciiTheme="minorHAnsi" w:eastAsiaTheme="minorEastAsia" w:hAnsiTheme="minorHAnsi" w:cstheme="minorBidi"/>
          <w:bCs w:val="0"/>
          <w:i w:val="0"/>
          <w:sz w:val="26"/>
          <w:szCs w:val="26"/>
        </w:rPr>
      </w:pPr>
      <w:hyperlink w:anchor="_Toc403466990" w:history="1">
        <w:r w:rsidR="00BC55A5" w:rsidRPr="00BC55A5">
          <w:rPr>
            <w:rStyle w:val="ae"/>
            <w:i w:val="0"/>
            <w:sz w:val="26"/>
            <w:szCs w:val="26"/>
          </w:rPr>
          <w:t>4.5</w:t>
        </w:r>
        <w:r w:rsidR="00BC55A5" w:rsidRPr="00BC55A5">
          <w:rPr>
            <w:rFonts w:asciiTheme="minorHAnsi" w:eastAsiaTheme="minorEastAsia" w:hAnsiTheme="minorHAnsi" w:cstheme="minorBidi"/>
            <w:bCs w:val="0"/>
            <w:i w:val="0"/>
            <w:sz w:val="26"/>
            <w:szCs w:val="26"/>
          </w:rPr>
          <w:tab/>
        </w:r>
        <w:r w:rsidR="00BC55A5" w:rsidRPr="00BC55A5">
          <w:rPr>
            <w:rStyle w:val="ae"/>
            <w:i w:val="0"/>
            <w:sz w:val="26"/>
            <w:szCs w:val="26"/>
          </w:rPr>
          <w:t xml:space="preserve">ТРЕБОВАНИЯ К ИНТЕРФЕЙСУ </w:t>
        </w:r>
        <w:r w:rsidR="00BC55A5" w:rsidRPr="00BC55A5">
          <w:rPr>
            <w:rStyle w:val="ae"/>
            <w:i w:val="0"/>
            <w:sz w:val="26"/>
            <w:szCs w:val="26"/>
            <w:lang w:val="en-US"/>
          </w:rPr>
          <w:t>WIFI</w:t>
        </w:r>
        <w:r w:rsidR="00BC55A5" w:rsidRPr="00BC55A5">
          <w:rPr>
            <w:i w:val="0"/>
            <w:webHidden/>
            <w:sz w:val="26"/>
            <w:szCs w:val="26"/>
          </w:rPr>
          <w:tab/>
        </w:r>
        <w:r w:rsidR="00CD43E8" w:rsidRPr="00BC55A5">
          <w:rPr>
            <w:i w:val="0"/>
            <w:webHidden/>
            <w:sz w:val="26"/>
            <w:szCs w:val="26"/>
          </w:rPr>
          <w:fldChar w:fldCharType="begin"/>
        </w:r>
        <w:r w:rsidR="00BC55A5" w:rsidRPr="00BC55A5">
          <w:rPr>
            <w:i w:val="0"/>
            <w:webHidden/>
            <w:sz w:val="26"/>
            <w:szCs w:val="26"/>
          </w:rPr>
          <w:instrText xml:space="preserve"> PAGEREF _Toc403466990 \h </w:instrText>
        </w:r>
        <w:r w:rsidR="00CD43E8" w:rsidRPr="00BC55A5">
          <w:rPr>
            <w:i w:val="0"/>
            <w:webHidden/>
            <w:sz w:val="26"/>
            <w:szCs w:val="26"/>
          </w:rPr>
        </w:r>
        <w:r w:rsidR="00CD43E8" w:rsidRPr="00BC55A5">
          <w:rPr>
            <w:i w:val="0"/>
            <w:webHidden/>
            <w:sz w:val="26"/>
            <w:szCs w:val="26"/>
          </w:rPr>
          <w:fldChar w:fldCharType="separate"/>
        </w:r>
        <w:r w:rsidR="00BC55A5" w:rsidRPr="00BC55A5">
          <w:rPr>
            <w:i w:val="0"/>
            <w:webHidden/>
            <w:sz w:val="26"/>
            <w:szCs w:val="26"/>
          </w:rPr>
          <w:t>11</w:t>
        </w:r>
        <w:r w:rsidR="00CD43E8" w:rsidRPr="00BC55A5">
          <w:rPr>
            <w:i w:val="0"/>
            <w:webHidden/>
            <w:sz w:val="26"/>
            <w:szCs w:val="26"/>
          </w:rPr>
          <w:fldChar w:fldCharType="end"/>
        </w:r>
      </w:hyperlink>
    </w:p>
    <w:p w:rsidR="00BC55A5" w:rsidRPr="00BC55A5" w:rsidRDefault="00691FF0">
      <w:pPr>
        <w:pStyle w:val="11"/>
        <w:rPr>
          <w:rFonts w:asciiTheme="minorHAnsi" w:eastAsiaTheme="minorEastAsia" w:hAnsiTheme="minorHAnsi" w:cstheme="minorBidi"/>
          <w:bCs w:val="0"/>
          <w:i w:val="0"/>
          <w:sz w:val="26"/>
          <w:szCs w:val="26"/>
        </w:rPr>
      </w:pPr>
      <w:hyperlink w:anchor="_Toc403466991" w:history="1">
        <w:r w:rsidR="00BC55A5" w:rsidRPr="00BC55A5">
          <w:rPr>
            <w:rStyle w:val="ae"/>
            <w:i w:val="0"/>
            <w:sz w:val="26"/>
            <w:szCs w:val="26"/>
          </w:rPr>
          <w:t>4.6</w:t>
        </w:r>
        <w:r w:rsidR="00BC55A5" w:rsidRPr="00BC55A5">
          <w:rPr>
            <w:rFonts w:asciiTheme="minorHAnsi" w:eastAsiaTheme="minorEastAsia" w:hAnsiTheme="minorHAnsi" w:cstheme="minorBidi"/>
            <w:bCs w:val="0"/>
            <w:i w:val="0"/>
            <w:sz w:val="26"/>
            <w:szCs w:val="26"/>
          </w:rPr>
          <w:tab/>
        </w:r>
        <w:r w:rsidR="00BC55A5" w:rsidRPr="00BC55A5">
          <w:rPr>
            <w:rStyle w:val="ae"/>
            <w:i w:val="0"/>
            <w:sz w:val="26"/>
            <w:szCs w:val="26"/>
          </w:rPr>
          <w:t xml:space="preserve">ТРЕБОВАНИЯ К </w:t>
        </w:r>
        <w:r w:rsidR="00BC55A5" w:rsidRPr="00BC55A5">
          <w:rPr>
            <w:rStyle w:val="ae"/>
            <w:i w:val="0"/>
            <w:sz w:val="26"/>
            <w:szCs w:val="26"/>
            <w:lang w:val="en-US"/>
          </w:rPr>
          <w:t>USB</w:t>
        </w:r>
        <w:r w:rsidR="00BC55A5" w:rsidRPr="00BC55A5">
          <w:rPr>
            <w:rStyle w:val="ae"/>
            <w:i w:val="0"/>
            <w:sz w:val="26"/>
            <w:szCs w:val="26"/>
          </w:rPr>
          <w:t xml:space="preserve"> ПОРТУ И ДОПОЛНИТЕЛЬНЫМ ПРИЛОЖЕНИЯМ (ОПЦИОНАЛЬНО)</w:t>
        </w:r>
        <w:r w:rsidR="00BC55A5" w:rsidRPr="00BC55A5">
          <w:rPr>
            <w:i w:val="0"/>
            <w:webHidden/>
            <w:sz w:val="26"/>
            <w:szCs w:val="26"/>
          </w:rPr>
          <w:tab/>
        </w:r>
        <w:r w:rsidR="00CD43E8" w:rsidRPr="00BC55A5">
          <w:rPr>
            <w:i w:val="0"/>
            <w:webHidden/>
            <w:sz w:val="26"/>
            <w:szCs w:val="26"/>
          </w:rPr>
          <w:fldChar w:fldCharType="begin"/>
        </w:r>
        <w:r w:rsidR="00BC55A5" w:rsidRPr="00BC55A5">
          <w:rPr>
            <w:i w:val="0"/>
            <w:webHidden/>
            <w:sz w:val="26"/>
            <w:szCs w:val="26"/>
          </w:rPr>
          <w:instrText xml:space="preserve"> PAGEREF _Toc403466991 \h </w:instrText>
        </w:r>
        <w:r w:rsidR="00CD43E8" w:rsidRPr="00BC55A5">
          <w:rPr>
            <w:i w:val="0"/>
            <w:webHidden/>
            <w:sz w:val="26"/>
            <w:szCs w:val="26"/>
          </w:rPr>
        </w:r>
        <w:r w:rsidR="00CD43E8" w:rsidRPr="00BC55A5">
          <w:rPr>
            <w:i w:val="0"/>
            <w:webHidden/>
            <w:sz w:val="26"/>
            <w:szCs w:val="26"/>
          </w:rPr>
          <w:fldChar w:fldCharType="separate"/>
        </w:r>
        <w:r w:rsidR="00BC55A5" w:rsidRPr="00BC55A5">
          <w:rPr>
            <w:i w:val="0"/>
            <w:webHidden/>
            <w:sz w:val="26"/>
            <w:szCs w:val="26"/>
          </w:rPr>
          <w:t>11</w:t>
        </w:r>
        <w:r w:rsidR="00CD43E8" w:rsidRPr="00BC55A5">
          <w:rPr>
            <w:i w:val="0"/>
            <w:webHidden/>
            <w:sz w:val="26"/>
            <w:szCs w:val="26"/>
          </w:rPr>
          <w:fldChar w:fldCharType="end"/>
        </w:r>
      </w:hyperlink>
    </w:p>
    <w:p w:rsidR="00BC55A5" w:rsidRPr="00BC55A5" w:rsidRDefault="00691FF0">
      <w:pPr>
        <w:pStyle w:val="11"/>
        <w:rPr>
          <w:rFonts w:asciiTheme="minorHAnsi" w:eastAsiaTheme="minorEastAsia" w:hAnsiTheme="minorHAnsi" w:cstheme="minorBidi"/>
          <w:b/>
          <w:bCs w:val="0"/>
          <w:i w:val="0"/>
          <w:sz w:val="26"/>
          <w:szCs w:val="26"/>
        </w:rPr>
      </w:pPr>
      <w:hyperlink w:anchor="_Toc403466992" w:history="1">
        <w:r w:rsidR="00BC55A5" w:rsidRPr="00BC55A5">
          <w:rPr>
            <w:rStyle w:val="ae"/>
            <w:b/>
            <w:i w:val="0"/>
            <w:sz w:val="26"/>
            <w:szCs w:val="26"/>
          </w:rPr>
          <w:t>5</w:t>
        </w:r>
        <w:r w:rsidR="00BC55A5" w:rsidRPr="00BC55A5">
          <w:rPr>
            <w:rFonts w:asciiTheme="minorHAnsi" w:eastAsiaTheme="minorEastAsia" w:hAnsiTheme="minorHAnsi" w:cstheme="minorBidi"/>
            <w:b/>
            <w:bCs w:val="0"/>
            <w:i w:val="0"/>
            <w:sz w:val="26"/>
            <w:szCs w:val="26"/>
          </w:rPr>
          <w:tab/>
        </w:r>
        <w:r w:rsidR="00BC55A5" w:rsidRPr="00BC55A5">
          <w:rPr>
            <w:rStyle w:val="ae"/>
            <w:b/>
            <w:i w:val="0"/>
            <w:sz w:val="26"/>
            <w:szCs w:val="26"/>
          </w:rPr>
          <w:t>ОБЩИЕ ТРЕБОВАНИЯ К УСТРОЙСТВУ</w:t>
        </w:r>
        <w:r w:rsidR="00BC55A5" w:rsidRPr="00BC55A5">
          <w:rPr>
            <w:b/>
            <w:i w:val="0"/>
            <w:webHidden/>
            <w:sz w:val="26"/>
            <w:szCs w:val="26"/>
          </w:rPr>
          <w:tab/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begin"/>
        </w:r>
        <w:r w:rsidR="00BC55A5" w:rsidRPr="00BC55A5">
          <w:rPr>
            <w:b/>
            <w:i w:val="0"/>
            <w:webHidden/>
            <w:sz w:val="26"/>
            <w:szCs w:val="26"/>
          </w:rPr>
          <w:instrText xml:space="preserve"> PAGEREF _Toc403466992 \h </w:instrText>
        </w:r>
        <w:r w:rsidR="00CD43E8" w:rsidRPr="00BC55A5">
          <w:rPr>
            <w:b/>
            <w:i w:val="0"/>
            <w:webHidden/>
            <w:sz w:val="26"/>
            <w:szCs w:val="26"/>
          </w:rPr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separate"/>
        </w:r>
        <w:r w:rsidR="00BC55A5" w:rsidRPr="00BC55A5">
          <w:rPr>
            <w:b/>
            <w:i w:val="0"/>
            <w:webHidden/>
            <w:sz w:val="26"/>
            <w:szCs w:val="26"/>
          </w:rPr>
          <w:t>12</w:t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end"/>
        </w:r>
      </w:hyperlink>
    </w:p>
    <w:p w:rsidR="00BC55A5" w:rsidRPr="00BC55A5" w:rsidRDefault="00691FF0">
      <w:pPr>
        <w:pStyle w:val="11"/>
        <w:rPr>
          <w:rFonts w:asciiTheme="minorHAnsi" w:eastAsiaTheme="minorEastAsia" w:hAnsiTheme="minorHAnsi" w:cstheme="minorBidi"/>
          <w:bCs w:val="0"/>
          <w:i w:val="0"/>
          <w:sz w:val="26"/>
          <w:szCs w:val="26"/>
        </w:rPr>
      </w:pPr>
      <w:hyperlink w:anchor="_Toc403466993" w:history="1">
        <w:r w:rsidR="00BC55A5" w:rsidRPr="00BC55A5">
          <w:rPr>
            <w:rStyle w:val="ae"/>
            <w:i w:val="0"/>
            <w:sz w:val="26"/>
            <w:szCs w:val="26"/>
          </w:rPr>
          <w:t>5.1</w:t>
        </w:r>
        <w:r w:rsidR="00BC55A5" w:rsidRPr="00BC55A5">
          <w:rPr>
            <w:rFonts w:asciiTheme="minorHAnsi" w:eastAsiaTheme="minorEastAsia" w:hAnsiTheme="minorHAnsi" w:cstheme="minorBidi"/>
            <w:bCs w:val="0"/>
            <w:i w:val="0"/>
            <w:sz w:val="26"/>
            <w:szCs w:val="26"/>
          </w:rPr>
          <w:tab/>
        </w:r>
        <w:r w:rsidR="00BC55A5" w:rsidRPr="00BC55A5">
          <w:rPr>
            <w:rStyle w:val="ae"/>
            <w:i w:val="0"/>
            <w:sz w:val="26"/>
            <w:szCs w:val="26"/>
          </w:rPr>
          <w:t>ТРЕБОВАНИЯ К ЭЛЕКТРОПИТАНИЮ</w:t>
        </w:r>
        <w:r w:rsidR="00BC55A5" w:rsidRPr="00BC55A5">
          <w:rPr>
            <w:i w:val="0"/>
            <w:webHidden/>
            <w:sz w:val="26"/>
            <w:szCs w:val="26"/>
          </w:rPr>
          <w:tab/>
        </w:r>
        <w:r w:rsidR="00CD43E8" w:rsidRPr="00BC55A5">
          <w:rPr>
            <w:i w:val="0"/>
            <w:webHidden/>
            <w:sz w:val="26"/>
            <w:szCs w:val="26"/>
          </w:rPr>
          <w:fldChar w:fldCharType="begin"/>
        </w:r>
        <w:r w:rsidR="00BC55A5" w:rsidRPr="00BC55A5">
          <w:rPr>
            <w:i w:val="0"/>
            <w:webHidden/>
            <w:sz w:val="26"/>
            <w:szCs w:val="26"/>
          </w:rPr>
          <w:instrText xml:space="preserve"> PAGEREF _Toc403466993 \h </w:instrText>
        </w:r>
        <w:r w:rsidR="00CD43E8" w:rsidRPr="00BC55A5">
          <w:rPr>
            <w:i w:val="0"/>
            <w:webHidden/>
            <w:sz w:val="26"/>
            <w:szCs w:val="26"/>
          </w:rPr>
        </w:r>
        <w:r w:rsidR="00CD43E8" w:rsidRPr="00BC55A5">
          <w:rPr>
            <w:i w:val="0"/>
            <w:webHidden/>
            <w:sz w:val="26"/>
            <w:szCs w:val="26"/>
          </w:rPr>
          <w:fldChar w:fldCharType="separate"/>
        </w:r>
        <w:r w:rsidR="00BC55A5" w:rsidRPr="00BC55A5">
          <w:rPr>
            <w:i w:val="0"/>
            <w:webHidden/>
            <w:sz w:val="26"/>
            <w:szCs w:val="26"/>
          </w:rPr>
          <w:t>12</w:t>
        </w:r>
        <w:r w:rsidR="00CD43E8" w:rsidRPr="00BC55A5">
          <w:rPr>
            <w:i w:val="0"/>
            <w:webHidden/>
            <w:sz w:val="26"/>
            <w:szCs w:val="26"/>
          </w:rPr>
          <w:fldChar w:fldCharType="end"/>
        </w:r>
      </w:hyperlink>
    </w:p>
    <w:p w:rsidR="00BC55A5" w:rsidRPr="00BC55A5" w:rsidRDefault="00691FF0">
      <w:pPr>
        <w:pStyle w:val="11"/>
        <w:rPr>
          <w:rFonts w:asciiTheme="minorHAnsi" w:eastAsiaTheme="minorEastAsia" w:hAnsiTheme="minorHAnsi" w:cstheme="minorBidi"/>
          <w:bCs w:val="0"/>
          <w:i w:val="0"/>
          <w:sz w:val="26"/>
          <w:szCs w:val="26"/>
        </w:rPr>
      </w:pPr>
      <w:hyperlink w:anchor="_Toc403466994" w:history="1">
        <w:r w:rsidR="00BC55A5" w:rsidRPr="00BC55A5">
          <w:rPr>
            <w:rStyle w:val="ae"/>
            <w:i w:val="0"/>
            <w:sz w:val="26"/>
            <w:szCs w:val="26"/>
          </w:rPr>
          <w:t>5.2</w:t>
        </w:r>
        <w:r w:rsidR="00BC55A5" w:rsidRPr="00BC55A5">
          <w:rPr>
            <w:rFonts w:asciiTheme="minorHAnsi" w:eastAsiaTheme="minorEastAsia" w:hAnsiTheme="minorHAnsi" w:cstheme="minorBidi"/>
            <w:bCs w:val="0"/>
            <w:i w:val="0"/>
            <w:sz w:val="26"/>
            <w:szCs w:val="26"/>
          </w:rPr>
          <w:tab/>
        </w:r>
        <w:r w:rsidR="00BC55A5" w:rsidRPr="00BC55A5">
          <w:rPr>
            <w:rStyle w:val="ae"/>
            <w:i w:val="0"/>
            <w:sz w:val="26"/>
            <w:szCs w:val="26"/>
          </w:rPr>
          <w:t>ТЕХНИЧЕСКИЕ ТРЕБОВАНИЯ К ХРАНЕНИЮ И ЭКСПЛУАТАЦИИ</w:t>
        </w:r>
        <w:r w:rsidR="00BC55A5" w:rsidRPr="00BC55A5">
          <w:rPr>
            <w:i w:val="0"/>
            <w:webHidden/>
            <w:sz w:val="26"/>
            <w:szCs w:val="26"/>
          </w:rPr>
          <w:tab/>
        </w:r>
        <w:r w:rsidR="00CD43E8" w:rsidRPr="00BC55A5">
          <w:rPr>
            <w:i w:val="0"/>
            <w:webHidden/>
            <w:sz w:val="26"/>
            <w:szCs w:val="26"/>
          </w:rPr>
          <w:fldChar w:fldCharType="begin"/>
        </w:r>
        <w:r w:rsidR="00BC55A5" w:rsidRPr="00BC55A5">
          <w:rPr>
            <w:i w:val="0"/>
            <w:webHidden/>
            <w:sz w:val="26"/>
            <w:szCs w:val="26"/>
          </w:rPr>
          <w:instrText xml:space="preserve"> PAGEREF _Toc403466994 \h </w:instrText>
        </w:r>
        <w:r w:rsidR="00CD43E8" w:rsidRPr="00BC55A5">
          <w:rPr>
            <w:i w:val="0"/>
            <w:webHidden/>
            <w:sz w:val="26"/>
            <w:szCs w:val="26"/>
          </w:rPr>
        </w:r>
        <w:r w:rsidR="00CD43E8" w:rsidRPr="00BC55A5">
          <w:rPr>
            <w:i w:val="0"/>
            <w:webHidden/>
            <w:sz w:val="26"/>
            <w:szCs w:val="26"/>
          </w:rPr>
          <w:fldChar w:fldCharType="separate"/>
        </w:r>
        <w:r w:rsidR="00BC55A5" w:rsidRPr="00BC55A5">
          <w:rPr>
            <w:i w:val="0"/>
            <w:webHidden/>
            <w:sz w:val="26"/>
            <w:szCs w:val="26"/>
          </w:rPr>
          <w:t>12</w:t>
        </w:r>
        <w:r w:rsidR="00CD43E8" w:rsidRPr="00BC55A5">
          <w:rPr>
            <w:i w:val="0"/>
            <w:webHidden/>
            <w:sz w:val="26"/>
            <w:szCs w:val="26"/>
          </w:rPr>
          <w:fldChar w:fldCharType="end"/>
        </w:r>
      </w:hyperlink>
    </w:p>
    <w:p w:rsidR="00BC55A5" w:rsidRPr="00BC55A5" w:rsidRDefault="00691FF0">
      <w:pPr>
        <w:pStyle w:val="11"/>
        <w:rPr>
          <w:rFonts w:asciiTheme="minorHAnsi" w:eastAsiaTheme="minorEastAsia" w:hAnsiTheme="minorHAnsi" w:cstheme="minorBidi"/>
          <w:bCs w:val="0"/>
          <w:i w:val="0"/>
          <w:sz w:val="26"/>
          <w:szCs w:val="26"/>
        </w:rPr>
      </w:pPr>
      <w:hyperlink w:anchor="_Toc403466995" w:history="1">
        <w:r w:rsidR="00BC55A5" w:rsidRPr="00BC55A5">
          <w:rPr>
            <w:rStyle w:val="ae"/>
            <w:i w:val="0"/>
            <w:sz w:val="26"/>
            <w:szCs w:val="26"/>
          </w:rPr>
          <w:t>5.2.1</w:t>
        </w:r>
        <w:r w:rsidR="00BC55A5" w:rsidRPr="00BC55A5">
          <w:rPr>
            <w:rFonts w:asciiTheme="minorHAnsi" w:eastAsiaTheme="minorEastAsia" w:hAnsiTheme="minorHAnsi" w:cstheme="minorBidi"/>
            <w:bCs w:val="0"/>
            <w:i w:val="0"/>
            <w:sz w:val="26"/>
            <w:szCs w:val="26"/>
          </w:rPr>
          <w:tab/>
        </w:r>
        <w:r w:rsidR="00BC55A5" w:rsidRPr="00BC55A5">
          <w:rPr>
            <w:rStyle w:val="ae"/>
            <w:i w:val="0"/>
            <w:sz w:val="26"/>
            <w:szCs w:val="26"/>
          </w:rPr>
          <w:t>РАБОЧАЯ ТЕМПЕРАТУРА</w:t>
        </w:r>
        <w:r w:rsidR="00BC55A5" w:rsidRPr="00BC55A5">
          <w:rPr>
            <w:i w:val="0"/>
            <w:webHidden/>
            <w:sz w:val="26"/>
            <w:szCs w:val="26"/>
          </w:rPr>
          <w:tab/>
        </w:r>
        <w:r w:rsidR="00CD43E8" w:rsidRPr="00BC55A5">
          <w:rPr>
            <w:i w:val="0"/>
            <w:webHidden/>
            <w:sz w:val="26"/>
            <w:szCs w:val="26"/>
          </w:rPr>
          <w:fldChar w:fldCharType="begin"/>
        </w:r>
        <w:r w:rsidR="00BC55A5" w:rsidRPr="00BC55A5">
          <w:rPr>
            <w:i w:val="0"/>
            <w:webHidden/>
            <w:sz w:val="26"/>
            <w:szCs w:val="26"/>
          </w:rPr>
          <w:instrText xml:space="preserve"> PAGEREF _Toc403466995 \h </w:instrText>
        </w:r>
        <w:r w:rsidR="00CD43E8" w:rsidRPr="00BC55A5">
          <w:rPr>
            <w:i w:val="0"/>
            <w:webHidden/>
            <w:sz w:val="26"/>
            <w:szCs w:val="26"/>
          </w:rPr>
        </w:r>
        <w:r w:rsidR="00CD43E8" w:rsidRPr="00BC55A5">
          <w:rPr>
            <w:i w:val="0"/>
            <w:webHidden/>
            <w:sz w:val="26"/>
            <w:szCs w:val="26"/>
          </w:rPr>
          <w:fldChar w:fldCharType="separate"/>
        </w:r>
        <w:r w:rsidR="00BC55A5" w:rsidRPr="00BC55A5">
          <w:rPr>
            <w:i w:val="0"/>
            <w:webHidden/>
            <w:sz w:val="26"/>
            <w:szCs w:val="26"/>
          </w:rPr>
          <w:t>12</w:t>
        </w:r>
        <w:r w:rsidR="00CD43E8" w:rsidRPr="00BC55A5">
          <w:rPr>
            <w:i w:val="0"/>
            <w:webHidden/>
            <w:sz w:val="26"/>
            <w:szCs w:val="26"/>
          </w:rPr>
          <w:fldChar w:fldCharType="end"/>
        </w:r>
      </w:hyperlink>
    </w:p>
    <w:p w:rsidR="00BC55A5" w:rsidRPr="00BC55A5" w:rsidRDefault="00691FF0">
      <w:pPr>
        <w:pStyle w:val="11"/>
        <w:rPr>
          <w:rFonts w:asciiTheme="minorHAnsi" w:eastAsiaTheme="minorEastAsia" w:hAnsiTheme="minorHAnsi" w:cstheme="minorBidi"/>
          <w:bCs w:val="0"/>
          <w:i w:val="0"/>
          <w:sz w:val="26"/>
          <w:szCs w:val="26"/>
        </w:rPr>
      </w:pPr>
      <w:hyperlink w:anchor="_Toc403466996" w:history="1">
        <w:r w:rsidR="00BC55A5" w:rsidRPr="00BC55A5">
          <w:rPr>
            <w:rStyle w:val="ae"/>
            <w:i w:val="0"/>
            <w:sz w:val="26"/>
            <w:szCs w:val="26"/>
          </w:rPr>
          <w:t>5.2.2</w:t>
        </w:r>
        <w:r w:rsidR="00BC55A5" w:rsidRPr="00BC55A5">
          <w:rPr>
            <w:rFonts w:asciiTheme="minorHAnsi" w:eastAsiaTheme="minorEastAsia" w:hAnsiTheme="minorHAnsi" w:cstheme="minorBidi"/>
            <w:bCs w:val="0"/>
            <w:i w:val="0"/>
            <w:sz w:val="26"/>
            <w:szCs w:val="26"/>
          </w:rPr>
          <w:tab/>
        </w:r>
        <w:r w:rsidR="00BC55A5">
          <w:rPr>
            <w:rStyle w:val="ae"/>
            <w:i w:val="0"/>
            <w:sz w:val="26"/>
            <w:szCs w:val="26"/>
          </w:rPr>
          <w:t>ТЕМПЕРАТУРА ХРАНЕНИЯ</w:t>
        </w:r>
        <w:r w:rsidR="00BC55A5" w:rsidRPr="00BC55A5">
          <w:rPr>
            <w:i w:val="0"/>
            <w:webHidden/>
            <w:sz w:val="26"/>
            <w:szCs w:val="26"/>
          </w:rPr>
          <w:tab/>
        </w:r>
        <w:r w:rsidR="00CD43E8" w:rsidRPr="00BC55A5">
          <w:rPr>
            <w:i w:val="0"/>
            <w:webHidden/>
            <w:sz w:val="26"/>
            <w:szCs w:val="26"/>
          </w:rPr>
          <w:fldChar w:fldCharType="begin"/>
        </w:r>
        <w:r w:rsidR="00BC55A5" w:rsidRPr="00BC55A5">
          <w:rPr>
            <w:i w:val="0"/>
            <w:webHidden/>
            <w:sz w:val="26"/>
            <w:szCs w:val="26"/>
          </w:rPr>
          <w:instrText xml:space="preserve"> PAGEREF _Toc403466996 \h </w:instrText>
        </w:r>
        <w:r w:rsidR="00CD43E8" w:rsidRPr="00BC55A5">
          <w:rPr>
            <w:i w:val="0"/>
            <w:webHidden/>
            <w:sz w:val="26"/>
            <w:szCs w:val="26"/>
          </w:rPr>
        </w:r>
        <w:r w:rsidR="00CD43E8" w:rsidRPr="00BC55A5">
          <w:rPr>
            <w:i w:val="0"/>
            <w:webHidden/>
            <w:sz w:val="26"/>
            <w:szCs w:val="26"/>
          </w:rPr>
          <w:fldChar w:fldCharType="separate"/>
        </w:r>
        <w:r w:rsidR="00BC55A5" w:rsidRPr="00BC55A5">
          <w:rPr>
            <w:i w:val="0"/>
            <w:webHidden/>
            <w:sz w:val="26"/>
            <w:szCs w:val="26"/>
          </w:rPr>
          <w:t>12</w:t>
        </w:r>
        <w:r w:rsidR="00CD43E8" w:rsidRPr="00BC55A5">
          <w:rPr>
            <w:i w:val="0"/>
            <w:webHidden/>
            <w:sz w:val="26"/>
            <w:szCs w:val="26"/>
          </w:rPr>
          <w:fldChar w:fldCharType="end"/>
        </w:r>
      </w:hyperlink>
    </w:p>
    <w:p w:rsidR="00BC55A5" w:rsidRPr="00BC55A5" w:rsidRDefault="00691FF0">
      <w:pPr>
        <w:pStyle w:val="11"/>
        <w:rPr>
          <w:rFonts w:asciiTheme="minorHAnsi" w:eastAsiaTheme="minorEastAsia" w:hAnsiTheme="minorHAnsi" w:cstheme="minorBidi"/>
          <w:bCs w:val="0"/>
          <w:i w:val="0"/>
          <w:sz w:val="26"/>
          <w:szCs w:val="26"/>
        </w:rPr>
      </w:pPr>
      <w:hyperlink w:anchor="_Toc403466997" w:history="1">
        <w:r w:rsidR="00BC55A5" w:rsidRPr="00BC55A5">
          <w:rPr>
            <w:rStyle w:val="ae"/>
            <w:i w:val="0"/>
            <w:sz w:val="26"/>
            <w:szCs w:val="26"/>
          </w:rPr>
          <w:t>5.2.3</w:t>
        </w:r>
        <w:r w:rsidR="00BC55A5" w:rsidRPr="00BC55A5">
          <w:rPr>
            <w:rFonts w:asciiTheme="minorHAnsi" w:eastAsiaTheme="minorEastAsia" w:hAnsiTheme="minorHAnsi" w:cstheme="minorBidi"/>
            <w:bCs w:val="0"/>
            <w:i w:val="0"/>
            <w:sz w:val="26"/>
            <w:szCs w:val="26"/>
          </w:rPr>
          <w:tab/>
        </w:r>
        <w:r w:rsidR="00BC55A5" w:rsidRPr="00BC55A5">
          <w:rPr>
            <w:rStyle w:val="ae"/>
            <w:i w:val="0"/>
            <w:sz w:val="26"/>
            <w:szCs w:val="26"/>
          </w:rPr>
          <w:t>РАБОЧАЯ ВЛАЖНОСТЬ</w:t>
        </w:r>
        <w:r w:rsidR="00BC55A5" w:rsidRPr="00BC55A5">
          <w:rPr>
            <w:i w:val="0"/>
            <w:webHidden/>
            <w:sz w:val="26"/>
            <w:szCs w:val="26"/>
          </w:rPr>
          <w:tab/>
        </w:r>
        <w:r w:rsidR="00CD43E8" w:rsidRPr="00BC55A5">
          <w:rPr>
            <w:i w:val="0"/>
            <w:webHidden/>
            <w:sz w:val="26"/>
            <w:szCs w:val="26"/>
          </w:rPr>
          <w:fldChar w:fldCharType="begin"/>
        </w:r>
        <w:r w:rsidR="00BC55A5" w:rsidRPr="00BC55A5">
          <w:rPr>
            <w:i w:val="0"/>
            <w:webHidden/>
            <w:sz w:val="26"/>
            <w:szCs w:val="26"/>
          </w:rPr>
          <w:instrText xml:space="preserve"> PAGEREF _Toc403466997 \h </w:instrText>
        </w:r>
        <w:r w:rsidR="00CD43E8" w:rsidRPr="00BC55A5">
          <w:rPr>
            <w:i w:val="0"/>
            <w:webHidden/>
            <w:sz w:val="26"/>
            <w:szCs w:val="26"/>
          </w:rPr>
        </w:r>
        <w:r w:rsidR="00CD43E8" w:rsidRPr="00BC55A5">
          <w:rPr>
            <w:i w:val="0"/>
            <w:webHidden/>
            <w:sz w:val="26"/>
            <w:szCs w:val="26"/>
          </w:rPr>
          <w:fldChar w:fldCharType="separate"/>
        </w:r>
        <w:r w:rsidR="00BC55A5" w:rsidRPr="00BC55A5">
          <w:rPr>
            <w:i w:val="0"/>
            <w:webHidden/>
            <w:sz w:val="26"/>
            <w:szCs w:val="26"/>
          </w:rPr>
          <w:t>12</w:t>
        </w:r>
        <w:r w:rsidR="00CD43E8" w:rsidRPr="00BC55A5">
          <w:rPr>
            <w:i w:val="0"/>
            <w:webHidden/>
            <w:sz w:val="26"/>
            <w:szCs w:val="26"/>
          </w:rPr>
          <w:fldChar w:fldCharType="end"/>
        </w:r>
      </w:hyperlink>
    </w:p>
    <w:p w:rsidR="00BC55A5" w:rsidRPr="00BC55A5" w:rsidRDefault="00691FF0">
      <w:pPr>
        <w:pStyle w:val="11"/>
        <w:rPr>
          <w:rFonts w:asciiTheme="minorHAnsi" w:eastAsiaTheme="minorEastAsia" w:hAnsiTheme="minorHAnsi" w:cstheme="minorBidi"/>
          <w:bCs w:val="0"/>
          <w:i w:val="0"/>
          <w:sz w:val="26"/>
          <w:szCs w:val="26"/>
        </w:rPr>
      </w:pPr>
      <w:hyperlink w:anchor="_Toc403466998" w:history="1">
        <w:r w:rsidR="00BC55A5" w:rsidRPr="00BC55A5">
          <w:rPr>
            <w:rStyle w:val="ae"/>
            <w:i w:val="0"/>
            <w:sz w:val="26"/>
            <w:szCs w:val="26"/>
          </w:rPr>
          <w:t>5.2.4</w:t>
        </w:r>
        <w:r w:rsidR="00BC55A5" w:rsidRPr="00BC55A5">
          <w:rPr>
            <w:rFonts w:asciiTheme="minorHAnsi" w:eastAsiaTheme="minorEastAsia" w:hAnsiTheme="minorHAnsi" w:cstheme="minorBidi"/>
            <w:bCs w:val="0"/>
            <w:i w:val="0"/>
            <w:sz w:val="26"/>
            <w:szCs w:val="26"/>
          </w:rPr>
          <w:tab/>
        </w:r>
        <w:r w:rsidR="00BC55A5" w:rsidRPr="00BC55A5">
          <w:rPr>
            <w:rStyle w:val="ae"/>
            <w:i w:val="0"/>
            <w:sz w:val="26"/>
            <w:szCs w:val="26"/>
          </w:rPr>
          <w:t>ЭЛЕКТРОМАГНИТНАЯ СОВМЕСТИМОСТЬ: CE.</w:t>
        </w:r>
        <w:r w:rsidR="00BC55A5" w:rsidRPr="00BC55A5">
          <w:rPr>
            <w:i w:val="0"/>
            <w:webHidden/>
            <w:sz w:val="26"/>
            <w:szCs w:val="26"/>
          </w:rPr>
          <w:tab/>
        </w:r>
        <w:r w:rsidR="00CD43E8" w:rsidRPr="00BC55A5">
          <w:rPr>
            <w:i w:val="0"/>
            <w:webHidden/>
            <w:sz w:val="26"/>
            <w:szCs w:val="26"/>
          </w:rPr>
          <w:fldChar w:fldCharType="begin"/>
        </w:r>
        <w:r w:rsidR="00BC55A5" w:rsidRPr="00BC55A5">
          <w:rPr>
            <w:i w:val="0"/>
            <w:webHidden/>
            <w:sz w:val="26"/>
            <w:szCs w:val="26"/>
          </w:rPr>
          <w:instrText xml:space="preserve"> PAGEREF _Toc403466998 \h </w:instrText>
        </w:r>
        <w:r w:rsidR="00CD43E8" w:rsidRPr="00BC55A5">
          <w:rPr>
            <w:i w:val="0"/>
            <w:webHidden/>
            <w:sz w:val="26"/>
            <w:szCs w:val="26"/>
          </w:rPr>
        </w:r>
        <w:r w:rsidR="00CD43E8" w:rsidRPr="00BC55A5">
          <w:rPr>
            <w:i w:val="0"/>
            <w:webHidden/>
            <w:sz w:val="26"/>
            <w:szCs w:val="26"/>
          </w:rPr>
          <w:fldChar w:fldCharType="separate"/>
        </w:r>
        <w:r w:rsidR="00BC55A5" w:rsidRPr="00BC55A5">
          <w:rPr>
            <w:i w:val="0"/>
            <w:webHidden/>
            <w:sz w:val="26"/>
            <w:szCs w:val="26"/>
          </w:rPr>
          <w:t>12</w:t>
        </w:r>
        <w:r w:rsidR="00CD43E8" w:rsidRPr="00BC55A5">
          <w:rPr>
            <w:i w:val="0"/>
            <w:webHidden/>
            <w:sz w:val="26"/>
            <w:szCs w:val="26"/>
          </w:rPr>
          <w:fldChar w:fldCharType="end"/>
        </w:r>
      </w:hyperlink>
    </w:p>
    <w:p w:rsidR="00BC55A5" w:rsidRPr="00BC55A5" w:rsidRDefault="00691FF0">
      <w:pPr>
        <w:pStyle w:val="11"/>
        <w:rPr>
          <w:rFonts w:asciiTheme="minorHAnsi" w:eastAsiaTheme="minorEastAsia" w:hAnsiTheme="minorHAnsi" w:cstheme="minorBidi"/>
          <w:bCs w:val="0"/>
          <w:i w:val="0"/>
          <w:sz w:val="26"/>
          <w:szCs w:val="26"/>
        </w:rPr>
      </w:pPr>
      <w:hyperlink w:anchor="_Toc403466999" w:history="1">
        <w:r w:rsidR="00BC55A5" w:rsidRPr="00BC55A5">
          <w:rPr>
            <w:rStyle w:val="ae"/>
            <w:i w:val="0"/>
            <w:sz w:val="26"/>
            <w:szCs w:val="26"/>
          </w:rPr>
          <w:t>5.3</w:t>
        </w:r>
        <w:r w:rsidR="00BC55A5" w:rsidRPr="00BC55A5">
          <w:rPr>
            <w:rFonts w:asciiTheme="minorHAnsi" w:eastAsiaTheme="minorEastAsia" w:hAnsiTheme="minorHAnsi" w:cstheme="minorBidi"/>
            <w:bCs w:val="0"/>
            <w:i w:val="0"/>
            <w:sz w:val="26"/>
            <w:szCs w:val="26"/>
          </w:rPr>
          <w:tab/>
        </w:r>
        <w:r w:rsidR="00BC55A5" w:rsidRPr="00BC55A5">
          <w:rPr>
            <w:rStyle w:val="ae"/>
            <w:i w:val="0"/>
            <w:sz w:val="26"/>
            <w:szCs w:val="26"/>
          </w:rPr>
          <w:t>ОТКАЗОУСТОЙЧИВОСТЬ</w:t>
        </w:r>
        <w:r w:rsidR="00BC55A5" w:rsidRPr="00BC55A5">
          <w:rPr>
            <w:i w:val="0"/>
            <w:webHidden/>
            <w:sz w:val="26"/>
            <w:szCs w:val="26"/>
          </w:rPr>
          <w:tab/>
        </w:r>
        <w:r w:rsidR="00CD43E8" w:rsidRPr="00BC55A5">
          <w:rPr>
            <w:i w:val="0"/>
            <w:webHidden/>
            <w:sz w:val="26"/>
            <w:szCs w:val="26"/>
          </w:rPr>
          <w:fldChar w:fldCharType="begin"/>
        </w:r>
        <w:r w:rsidR="00BC55A5" w:rsidRPr="00BC55A5">
          <w:rPr>
            <w:i w:val="0"/>
            <w:webHidden/>
            <w:sz w:val="26"/>
            <w:szCs w:val="26"/>
          </w:rPr>
          <w:instrText xml:space="preserve"> PAGEREF _Toc403466999 \h </w:instrText>
        </w:r>
        <w:r w:rsidR="00CD43E8" w:rsidRPr="00BC55A5">
          <w:rPr>
            <w:i w:val="0"/>
            <w:webHidden/>
            <w:sz w:val="26"/>
            <w:szCs w:val="26"/>
          </w:rPr>
        </w:r>
        <w:r w:rsidR="00CD43E8" w:rsidRPr="00BC55A5">
          <w:rPr>
            <w:i w:val="0"/>
            <w:webHidden/>
            <w:sz w:val="26"/>
            <w:szCs w:val="26"/>
          </w:rPr>
          <w:fldChar w:fldCharType="separate"/>
        </w:r>
        <w:r w:rsidR="00BC55A5" w:rsidRPr="00BC55A5">
          <w:rPr>
            <w:i w:val="0"/>
            <w:webHidden/>
            <w:sz w:val="26"/>
            <w:szCs w:val="26"/>
          </w:rPr>
          <w:t>12</w:t>
        </w:r>
        <w:r w:rsidR="00CD43E8" w:rsidRPr="00BC55A5">
          <w:rPr>
            <w:i w:val="0"/>
            <w:webHidden/>
            <w:sz w:val="26"/>
            <w:szCs w:val="26"/>
          </w:rPr>
          <w:fldChar w:fldCharType="end"/>
        </w:r>
      </w:hyperlink>
    </w:p>
    <w:p w:rsidR="00BC55A5" w:rsidRPr="00BC55A5" w:rsidRDefault="00691FF0">
      <w:pPr>
        <w:pStyle w:val="11"/>
        <w:rPr>
          <w:rFonts w:asciiTheme="minorHAnsi" w:eastAsiaTheme="minorEastAsia" w:hAnsiTheme="minorHAnsi" w:cstheme="minorBidi"/>
          <w:b/>
          <w:bCs w:val="0"/>
          <w:i w:val="0"/>
          <w:sz w:val="26"/>
          <w:szCs w:val="26"/>
        </w:rPr>
      </w:pPr>
      <w:hyperlink w:anchor="_Toc403467000" w:history="1">
        <w:r w:rsidR="00BC55A5" w:rsidRPr="00BC55A5">
          <w:rPr>
            <w:rStyle w:val="ae"/>
            <w:b/>
            <w:i w:val="0"/>
            <w:sz w:val="26"/>
            <w:szCs w:val="26"/>
          </w:rPr>
          <w:t>6</w:t>
        </w:r>
        <w:r w:rsidR="00BC55A5" w:rsidRPr="00BC55A5">
          <w:rPr>
            <w:rFonts w:asciiTheme="minorHAnsi" w:eastAsiaTheme="minorEastAsia" w:hAnsiTheme="minorHAnsi" w:cstheme="minorBidi"/>
            <w:b/>
            <w:bCs w:val="0"/>
            <w:i w:val="0"/>
            <w:sz w:val="26"/>
            <w:szCs w:val="26"/>
          </w:rPr>
          <w:tab/>
        </w:r>
        <w:r w:rsidR="00BC55A5" w:rsidRPr="00BC55A5">
          <w:rPr>
            <w:rStyle w:val="ae"/>
            <w:b/>
            <w:i w:val="0"/>
            <w:sz w:val="26"/>
            <w:szCs w:val="26"/>
          </w:rPr>
          <w:t>ТРЕБОВАНИЯ К УДАЛЕННОМУ УПРАВЛЕНИЮ АБОНЕНТСКИМ ОБОРУДОВАНИЕМ</w:t>
        </w:r>
        <w:r w:rsidR="00BC55A5" w:rsidRPr="00BC55A5">
          <w:rPr>
            <w:b/>
            <w:i w:val="0"/>
            <w:webHidden/>
            <w:sz w:val="26"/>
            <w:szCs w:val="26"/>
          </w:rPr>
          <w:tab/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begin"/>
        </w:r>
        <w:r w:rsidR="00BC55A5" w:rsidRPr="00BC55A5">
          <w:rPr>
            <w:b/>
            <w:i w:val="0"/>
            <w:webHidden/>
            <w:sz w:val="26"/>
            <w:szCs w:val="26"/>
          </w:rPr>
          <w:instrText xml:space="preserve"> PAGEREF _Toc403467000 \h </w:instrText>
        </w:r>
        <w:r w:rsidR="00CD43E8" w:rsidRPr="00BC55A5">
          <w:rPr>
            <w:b/>
            <w:i w:val="0"/>
            <w:webHidden/>
            <w:sz w:val="26"/>
            <w:szCs w:val="26"/>
          </w:rPr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separate"/>
        </w:r>
        <w:r w:rsidR="00BC55A5" w:rsidRPr="00BC55A5">
          <w:rPr>
            <w:b/>
            <w:i w:val="0"/>
            <w:webHidden/>
            <w:sz w:val="26"/>
            <w:szCs w:val="26"/>
          </w:rPr>
          <w:t>12</w:t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end"/>
        </w:r>
      </w:hyperlink>
    </w:p>
    <w:p w:rsidR="00BC55A5" w:rsidRPr="00BC55A5" w:rsidRDefault="00691FF0">
      <w:pPr>
        <w:pStyle w:val="11"/>
        <w:rPr>
          <w:rFonts w:asciiTheme="minorHAnsi" w:eastAsiaTheme="minorEastAsia" w:hAnsiTheme="minorHAnsi" w:cstheme="minorBidi"/>
          <w:b/>
          <w:bCs w:val="0"/>
          <w:i w:val="0"/>
          <w:sz w:val="26"/>
          <w:szCs w:val="26"/>
        </w:rPr>
      </w:pPr>
      <w:hyperlink w:anchor="_Toc403467001" w:history="1">
        <w:r w:rsidR="00BC55A5" w:rsidRPr="00BC55A5">
          <w:rPr>
            <w:rStyle w:val="ae"/>
            <w:b/>
            <w:i w:val="0"/>
            <w:sz w:val="26"/>
            <w:szCs w:val="26"/>
          </w:rPr>
          <w:t>7</w:t>
        </w:r>
        <w:r w:rsidR="00BC55A5" w:rsidRPr="00BC55A5">
          <w:rPr>
            <w:rFonts w:asciiTheme="minorHAnsi" w:eastAsiaTheme="minorEastAsia" w:hAnsiTheme="minorHAnsi" w:cstheme="minorBidi"/>
            <w:b/>
            <w:bCs w:val="0"/>
            <w:i w:val="0"/>
            <w:sz w:val="26"/>
            <w:szCs w:val="26"/>
          </w:rPr>
          <w:tab/>
        </w:r>
        <w:r w:rsidR="00BC55A5" w:rsidRPr="00BC55A5">
          <w:rPr>
            <w:rStyle w:val="ae"/>
            <w:b/>
            <w:i w:val="0"/>
            <w:sz w:val="26"/>
            <w:szCs w:val="26"/>
          </w:rPr>
          <w:t>ТРЕБОВАНИЯ ПО СЕРТИФИКАЦИИ АБОНЕНТСКОГО ОБОРУДОВАНИЯ И ГАРАНТИИ.</w:t>
        </w:r>
        <w:r w:rsidR="00BC55A5" w:rsidRPr="00BC55A5">
          <w:rPr>
            <w:b/>
            <w:i w:val="0"/>
            <w:webHidden/>
            <w:sz w:val="26"/>
            <w:szCs w:val="26"/>
          </w:rPr>
          <w:tab/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begin"/>
        </w:r>
        <w:r w:rsidR="00BC55A5" w:rsidRPr="00BC55A5">
          <w:rPr>
            <w:b/>
            <w:i w:val="0"/>
            <w:webHidden/>
            <w:sz w:val="26"/>
            <w:szCs w:val="26"/>
          </w:rPr>
          <w:instrText xml:space="preserve"> PAGEREF _Toc403467001 \h </w:instrText>
        </w:r>
        <w:r w:rsidR="00CD43E8" w:rsidRPr="00BC55A5">
          <w:rPr>
            <w:b/>
            <w:i w:val="0"/>
            <w:webHidden/>
            <w:sz w:val="26"/>
            <w:szCs w:val="26"/>
          </w:rPr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separate"/>
        </w:r>
        <w:r w:rsidR="00BC55A5" w:rsidRPr="00BC55A5">
          <w:rPr>
            <w:b/>
            <w:i w:val="0"/>
            <w:webHidden/>
            <w:sz w:val="26"/>
            <w:szCs w:val="26"/>
          </w:rPr>
          <w:t>14</w:t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end"/>
        </w:r>
      </w:hyperlink>
    </w:p>
    <w:p w:rsidR="00BC55A5" w:rsidRPr="00BC55A5" w:rsidRDefault="00691FF0">
      <w:pPr>
        <w:pStyle w:val="11"/>
        <w:rPr>
          <w:rFonts w:asciiTheme="minorHAnsi" w:eastAsiaTheme="minorEastAsia" w:hAnsiTheme="minorHAnsi" w:cstheme="minorBidi"/>
          <w:b/>
          <w:bCs w:val="0"/>
          <w:i w:val="0"/>
          <w:sz w:val="26"/>
          <w:szCs w:val="26"/>
        </w:rPr>
      </w:pPr>
      <w:hyperlink w:anchor="_Toc403467002" w:history="1">
        <w:r w:rsidR="00BC55A5" w:rsidRPr="00BC55A5">
          <w:rPr>
            <w:rStyle w:val="ae"/>
            <w:b/>
            <w:i w:val="0"/>
            <w:sz w:val="26"/>
            <w:szCs w:val="26"/>
          </w:rPr>
          <w:t>8</w:t>
        </w:r>
        <w:r w:rsidR="00BC55A5" w:rsidRPr="00BC55A5">
          <w:rPr>
            <w:rFonts w:asciiTheme="minorHAnsi" w:eastAsiaTheme="minorEastAsia" w:hAnsiTheme="minorHAnsi" w:cstheme="minorBidi"/>
            <w:b/>
            <w:bCs w:val="0"/>
            <w:i w:val="0"/>
            <w:sz w:val="26"/>
            <w:szCs w:val="26"/>
          </w:rPr>
          <w:tab/>
        </w:r>
        <w:r w:rsidR="00BC55A5" w:rsidRPr="00BC55A5">
          <w:rPr>
            <w:rStyle w:val="ae"/>
            <w:b/>
            <w:i w:val="0"/>
            <w:sz w:val="26"/>
            <w:szCs w:val="26"/>
          </w:rPr>
          <w:t>ТРЕБОВАНИЯ К ПРОИЗВОДИТЕЛЮ АБОНЕНТСКОГО ОБОРУДОВАНИЯ</w:t>
        </w:r>
        <w:r w:rsidR="00BC55A5" w:rsidRPr="00BC55A5">
          <w:rPr>
            <w:b/>
            <w:i w:val="0"/>
            <w:webHidden/>
            <w:sz w:val="26"/>
            <w:szCs w:val="26"/>
          </w:rPr>
          <w:tab/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begin"/>
        </w:r>
        <w:r w:rsidR="00BC55A5" w:rsidRPr="00BC55A5">
          <w:rPr>
            <w:b/>
            <w:i w:val="0"/>
            <w:webHidden/>
            <w:sz w:val="26"/>
            <w:szCs w:val="26"/>
          </w:rPr>
          <w:instrText xml:space="preserve"> PAGEREF _Toc403467002 \h </w:instrText>
        </w:r>
        <w:r w:rsidR="00CD43E8" w:rsidRPr="00BC55A5">
          <w:rPr>
            <w:b/>
            <w:i w:val="0"/>
            <w:webHidden/>
            <w:sz w:val="26"/>
            <w:szCs w:val="26"/>
          </w:rPr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separate"/>
        </w:r>
        <w:r w:rsidR="00BC55A5" w:rsidRPr="00BC55A5">
          <w:rPr>
            <w:b/>
            <w:i w:val="0"/>
            <w:webHidden/>
            <w:sz w:val="26"/>
            <w:szCs w:val="26"/>
          </w:rPr>
          <w:t>14</w:t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end"/>
        </w:r>
      </w:hyperlink>
    </w:p>
    <w:p w:rsidR="00BC55A5" w:rsidRPr="00BC55A5" w:rsidRDefault="00691FF0">
      <w:pPr>
        <w:pStyle w:val="11"/>
        <w:rPr>
          <w:rFonts w:asciiTheme="minorHAnsi" w:eastAsiaTheme="minorEastAsia" w:hAnsiTheme="minorHAnsi" w:cstheme="minorBidi"/>
          <w:b/>
          <w:bCs w:val="0"/>
          <w:i w:val="0"/>
          <w:sz w:val="26"/>
          <w:szCs w:val="26"/>
        </w:rPr>
      </w:pPr>
      <w:hyperlink w:anchor="_Toc403467003" w:history="1">
        <w:r w:rsidR="00BC55A5" w:rsidRPr="00BC55A5">
          <w:rPr>
            <w:rStyle w:val="ae"/>
            <w:b/>
            <w:i w:val="0"/>
            <w:sz w:val="26"/>
            <w:szCs w:val="26"/>
          </w:rPr>
          <w:t>9</w:t>
        </w:r>
        <w:r w:rsidR="00BC55A5" w:rsidRPr="00BC55A5">
          <w:rPr>
            <w:rFonts w:asciiTheme="minorHAnsi" w:eastAsiaTheme="minorEastAsia" w:hAnsiTheme="minorHAnsi" w:cstheme="minorBidi"/>
            <w:b/>
            <w:bCs w:val="0"/>
            <w:i w:val="0"/>
            <w:sz w:val="26"/>
            <w:szCs w:val="26"/>
          </w:rPr>
          <w:tab/>
        </w:r>
        <w:r w:rsidR="00BC55A5" w:rsidRPr="00BC55A5">
          <w:rPr>
            <w:rStyle w:val="ae"/>
            <w:b/>
            <w:i w:val="0"/>
            <w:sz w:val="26"/>
            <w:szCs w:val="26"/>
          </w:rPr>
          <w:t>ТРЕБОВАНИЯ В ОБЛАСТИ ОБСЛУЖИВАНИЯ АБОНЕНТСКОГО ОБОРУДОВАНИЯ</w:t>
        </w:r>
        <w:r w:rsidR="00BC55A5" w:rsidRPr="00BC55A5">
          <w:rPr>
            <w:b/>
            <w:i w:val="0"/>
            <w:webHidden/>
            <w:sz w:val="26"/>
            <w:szCs w:val="26"/>
          </w:rPr>
          <w:tab/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begin"/>
        </w:r>
        <w:r w:rsidR="00BC55A5" w:rsidRPr="00BC55A5">
          <w:rPr>
            <w:b/>
            <w:i w:val="0"/>
            <w:webHidden/>
            <w:sz w:val="26"/>
            <w:szCs w:val="26"/>
          </w:rPr>
          <w:instrText xml:space="preserve"> PAGEREF _Toc403467003 \h </w:instrText>
        </w:r>
        <w:r w:rsidR="00CD43E8" w:rsidRPr="00BC55A5">
          <w:rPr>
            <w:b/>
            <w:i w:val="0"/>
            <w:webHidden/>
            <w:sz w:val="26"/>
            <w:szCs w:val="26"/>
          </w:rPr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separate"/>
        </w:r>
        <w:r w:rsidR="00BC55A5" w:rsidRPr="00BC55A5">
          <w:rPr>
            <w:b/>
            <w:i w:val="0"/>
            <w:webHidden/>
            <w:sz w:val="26"/>
            <w:szCs w:val="26"/>
          </w:rPr>
          <w:t>14</w:t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end"/>
        </w:r>
      </w:hyperlink>
    </w:p>
    <w:p w:rsidR="00BC55A5" w:rsidRPr="00BC55A5" w:rsidRDefault="00691FF0">
      <w:pPr>
        <w:pStyle w:val="11"/>
        <w:rPr>
          <w:rFonts w:asciiTheme="minorHAnsi" w:eastAsiaTheme="minorEastAsia" w:hAnsiTheme="minorHAnsi" w:cstheme="minorBidi"/>
          <w:b/>
          <w:bCs w:val="0"/>
          <w:i w:val="0"/>
          <w:sz w:val="26"/>
          <w:szCs w:val="26"/>
        </w:rPr>
      </w:pPr>
      <w:hyperlink w:anchor="_Toc403467004" w:history="1">
        <w:r w:rsidR="00BC55A5" w:rsidRPr="00BC55A5">
          <w:rPr>
            <w:rStyle w:val="ae"/>
            <w:b/>
            <w:i w:val="0"/>
            <w:sz w:val="26"/>
            <w:szCs w:val="26"/>
          </w:rPr>
          <w:t>10</w:t>
        </w:r>
        <w:r w:rsidR="00BC55A5" w:rsidRPr="00BC55A5">
          <w:rPr>
            <w:rFonts w:asciiTheme="minorHAnsi" w:eastAsiaTheme="minorEastAsia" w:hAnsiTheme="minorHAnsi" w:cstheme="minorBidi"/>
            <w:b/>
            <w:bCs w:val="0"/>
            <w:i w:val="0"/>
            <w:sz w:val="26"/>
            <w:szCs w:val="26"/>
          </w:rPr>
          <w:tab/>
        </w:r>
        <w:r w:rsidR="00BC55A5" w:rsidRPr="00BC55A5">
          <w:rPr>
            <w:rStyle w:val="ae"/>
            <w:b/>
            <w:i w:val="0"/>
            <w:sz w:val="26"/>
            <w:szCs w:val="26"/>
          </w:rPr>
          <w:t>ТРЕБОВАНИЯ К СОСТАВУ ПОСТАВЛЯЕМОЙ ДОКУМЕНТАЦИИ</w:t>
        </w:r>
        <w:r w:rsidR="00BC55A5" w:rsidRPr="00BC55A5">
          <w:rPr>
            <w:b/>
            <w:i w:val="0"/>
            <w:webHidden/>
            <w:sz w:val="26"/>
            <w:szCs w:val="26"/>
          </w:rPr>
          <w:tab/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begin"/>
        </w:r>
        <w:r w:rsidR="00BC55A5" w:rsidRPr="00BC55A5">
          <w:rPr>
            <w:b/>
            <w:i w:val="0"/>
            <w:webHidden/>
            <w:sz w:val="26"/>
            <w:szCs w:val="26"/>
          </w:rPr>
          <w:instrText xml:space="preserve"> PAGEREF _Toc403467004 \h </w:instrText>
        </w:r>
        <w:r w:rsidR="00CD43E8" w:rsidRPr="00BC55A5">
          <w:rPr>
            <w:b/>
            <w:i w:val="0"/>
            <w:webHidden/>
            <w:sz w:val="26"/>
            <w:szCs w:val="26"/>
          </w:rPr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separate"/>
        </w:r>
        <w:r w:rsidR="00BC55A5" w:rsidRPr="00BC55A5">
          <w:rPr>
            <w:b/>
            <w:i w:val="0"/>
            <w:webHidden/>
            <w:sz w:val="26"/>
            <w:szCs w:val="26"/>
          </w:rPr>
          <w:t>14</w:t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end"/>
        </w:r>
      </w:hyperlink>
    </w:p>
    <w:p w:rsidR="00BC55A5" w:rsidRPr="00BC55A5" w:rsidRDefault="00691FF0">
      <w:pPr>
        <w:pStyle w:val="11"/>
        <w:rPr>
          <w:rFonts w:asciiTheme="minorHAnsi" w:eastAsiaTheme="minorEastAsia" w:hAnsiTheme="minorHAnsi" w:cstheme="minorBidi"/>
          <w:b/>
          <w:bCs w:val="0"/>
          <w:i w:val="0"/>
          <w:sz w:val="26"/>
          <w:szCs w:val="26"/>
        </w:rPr>
      </w:pPr>
      <w:hyperlink w:anchor="_Toc403467005" w:history="1">
        <w:r w:rsidR="00BC55A5" w:rsidRPr="00BC55A5">
          <w:rPr>
            <w:rStyle w:val="ae"/>
            <w:b/>
            <w:i w:val="0"/>
            <w:sz w:val="26"/>
            <w:szCs w:val="26"/>
          </w:rPr>
          <w:t>11</w:t>
        </w:r>
        <w:r w:rsidR="00BC55A5" w:rsidRPr="00BC55A5">
          <w:rPr>
            <w:rFonts w:asciiTheme="minorHAnsi" w:eastAsiaTheme="minorEastAsia" w:hAnsiTheme="minorHAnsi" w:cstheme="minorBidi"/>
            <w:b/>
            <w:bCs w:val="0"/>
            <w:i w:val="0"/>
            <w:sz w:val="26"/>
            <w:szCs w:val="26"/>
          </w:rPr>
          <w:tab/>
        </w:r>
        <w:r w:rsidR="00BC55A5" w:rsidRPr="00BC55A5">
          <w:rPr>
            <w:rStyle w:val="ae"/>
            <w:b/>
            <w:i w:val="0"/>
            <w:sz w:val="26"/>
            <w:szCs w:val="26"/>
          </w:rPr>
          <w:t>ТРЕБОВАНИЯ К ГАРАНТИЙНЫМ ОБЯЗАТЕЛЬСТВАМ</w:t>
        </w:r>
        <w:r w:rsidR="00BC55A5" w:rsidRPr="00BC55A5">
          <w:rPr>
            <w:b/>
            <w:i w:val="0"/>
            <w:webHidden/>
            <w:sz w:val="26"/>
            <w:szCs w:val="26"/>
          </w:rPr>
          <w:tab/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begin"/>
        </w:r>
        <w:r w:rsidR="00BC55A5" w:rsidRPr="00BC55A5">
          <w:rPr>
            <w:b/>
            <w:i w:val="0"/>
            <w:webHidden/>
            <w:sz w:val="26"/>
            <w:szCs w:val="26"/>
          </w:rPr>
          <w:instrText xml:space="preserve"> PAGEREF _Toc403467005 \h </w:instrText>
        </w:r>
        <w:r w:rsidR="00CD43E8" w:rsidRPr="00BC55A5">
          <w:rPr>
            <w:b/>
            <w:i w:val="0"/>
            <w:webHidden/>
            <w:sz w:val="26"/>
            <w:szCs w:val="26"/>
          </w:rPr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separate"/>
        </w:r>
        <w:r w:rsidR="00BC55A5" w:rsidRPr="00BC55A5">
          <w:rPr>
            <w:b/>
            <w:i w:val="0"/>
            <w:webHidden/>
            <w:sz w:val="26"/>
            <w:szCs w:val="26"/>
          </w:rPr>
          <w:t>15</w:t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end"/>
        </w:r>
      </w:hyperlink>
    </w:p>
    <w:p w:rsidR="00BC55A5" w:rsidRPr="00BC55A5" w:rsidRDefault="00691FF0">
      <w:pPr>
        <w:pStyle w:val="11"/>
        <w:rPr>
          <w:rFonts w:asciiTheme="minorHAnsi" w:eastAsiaTheme="minorEastAsia" w:hAnsiTheme="minorHAnsi" w:cstheme="minorBidi"/>
          <w:b/>
          <w:bCs w:val="0"/>
          <w:i w:val="0"/>
          <w:sz w:val="26"/>
          <w:szCs w:val="26"/>
        </w:rPr>
      </w:pPr>
      <w:hyperlink w:anchor="_Toc403467006" w:history="1">
        <w:r w:rsidR="00BC55A5" w:rsidRPr="00BC55A5">
          <w:rPr>
            <w:rStyle w:val="ae"/>
            <w:b/>
            <w:i w:val="0"/>
            <w:sz w:val="26"/>
            <w:szCs w:val="26"/>
          </w:rPr>
          <w:t>12</w:t>
        </w:r>
        <w:r w:rsidR="00BC55A5" w:rsidRPr="00BC55A5">
          <w:rPr>
            <w:rFonts w:asciiTheme="minorHAnsi" w:eastAsiaTheme="minorEastAsia" w:hAnsiTheme="minorHAnsi" w:cstheme="minorBidi"/>
            <w:b/>
            <w:bCs w:val="0"/>
            <w:i w:val="0"/>
            <w:sz w:val="26"/>
            <w:szCs w:val="26"/>
          </w:rPr>
          <w:tab/>
        </w:r>
        <w:r w:rsidR="00BC55A5" w:rsidRPr="00BC55A5">
          <w:rPr>
            <w:rStyle w:val="ae"/>
            <w:b/>
            <w:i w:val="0"/>
            <w:sz w:val="26"/>
            <w:szCs w:val="26"/>
          </w:rPr>
          <w:t>ТРЕБОВАНИЯ К РЕМОНТУ</w:t>
        </w:r>
        <w:r w:rsidR="00BC55A5" w:rsidRPr="00BC55A5">
          <w:rPr>
            <w:b/>
            <w:i w:val="0"/>
            <w:webHidden/>
            <w:sz w:val="26"/>
            <w:szCs w:val="26"/>
          </w:rPr>
          <w:tab/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begin"/>
        </w:r>
        <w:r w:rsidR="00BC55A5" w:rsidRPr="00BC55A5">
          <w:rPr>
            <w:b/>
            <w:i w:val="0"/>
            <w:webHidden/>
            <w:sz w:val="26"/>
            <w:szCs w:val="26"/>
          </w:rPr>
          <w:instrText xml:space="preserve"> PAGEREF _Toc403467006 \h </w:instrText>
        </w:r>
        <w:r w:rsidR="00CD43E8" w:rsidRPr="00BC55A5">
          <w:rPr>
            <w:b/>
            <w:i w:val="0"/>
            <w:webHidden/>
            <w:sz w:val="26"/>
            <w:szCs w:val="26"/>
          </w:rPr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separate"/>
        </w:r>
        <w:r w:rsidR="00BC55A5" w:rsidRPr="00BC55A5">
          <w:rPr>
            <w:b/>
            <w:i w:val="0"/>
            <w:webHidden/>
            <w:sz w:val="26"/>
            <w:szCs w:val="26"/>
          </w:rPr>
          <w:t>15</w:t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end"/>
        </w:r>
      </w:hyperlink>
    </w:p>
    <w:p w:rsidR="00BC55A5" w:rsidRPr="00BC55A5" w:rsidRDefault="00691FF0">
      <w:pPr>
        <w:pStyle w:val="11"/>
        <w:rPr>
          <w:rFonts w:asciiTheme="minorHAnsi" w:eastAsiaTheme="minorEastAsia" w:hAnsiTheme="minorHAnsi" w:cstheme="minorBidi"/>
          <w:b/>
          <w:bCs w:val="0"/>
          <w:i w:val="0"/>
          <w:sz w:val="26"/>
          <w:szCs w:val="26"/>
        </w:rPr>
      </w:pPr>
      <w:hyperlink w:anchor="_Toc403467007" w:history="1">
        <w:r w:rsidR="00BC55A5" w:rsidRPr="00BC55A5">
          <w:rPr>
            <w:rStyle w:val="ae"/>
            <w:b/>
            <w:i w:val="0"/>
            <w:sz w:val="26"/>
            <w:szCs w:val="26"/>
          </w:rPr>
          <w:t>13</w:t>
        </w:r>
        <w:r w:rsidR="00BC55A5" w:rsidRPr="00BC55A5">
          <w:rPr>
            <w:rFonts w:asciiTheme="minorHAnsi" w:eastAsiaTheme="minorEastAsia" w:hAnsiTheme="minorHAnsi" w:cstheme="minorBidi"/>
            <w:b/>
            <w:bCs w:val="0"/>
            <w:i w:val="0"/>
            <w:sz w:val="26"/>
            <w:szCs w:val="26"/>
          </w:rPr>
          <w:tab/>
        </w:r>
        <w:r w:rsidR="00BC55A5" w:rsidRPr="00BC55A5">
          <w:rPr>
            <w:rStyle w:val="ae"/>
            <w:b/>
            <w:i w:val="0"/>
            <w:sz w:val="26"/>
            <w:szCs w:val="26"/>
          </w:rPr>
          <w:t>ТРЕБОВАНИЯ К КОНТРОЛЬНО-ИЗМЕРИТЕЛЬНОЙ АППАРАТУРЕ</w:t>
        </w:r>
        <w:r w:rsidR="00BC55A5" w:rsidRPr="00BC55A5">
          <w:rPr>
            <w:b/>
            <w:i w:val="0"/>
            <w:webHidden/>
            <w:sz w:val="26"/>
            <w:szCs w:val="26"/>
          </w:rPr>
          <w:tab/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begin"/>
        </w:r>
        <w:r w:rsidR="00BC55A5" w:rsidRPr="00BC55A5">
          <w:rPr>
            <w:b/>
            <w:i w:val="0"/>
            <w:webHidden/>
            <w:sz w:val="26"/>
            <w:szCs w:val="26"/>
          </w:rPr>
          <w:instrText xml:space="preserve"> PAGEREF _Toc403467007 \h </w:instrText>
        </w:r>
        <w:r w:rsidR="00CD43E8" w:rsidRPr="00BC55A5">
          <w:rPr>
            <w:b/>
            <w:i w:val="0"/>
            <w:webHidden/>
            <w:sz w:val="26"/>
            <w:szCs w:val="26"/>
          </w:rPr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separate"/>
        </w:r>
        <w:r w:rsidR="00BC55A5" w:rsidRPr="00BC55A5">
          <w:rPr>
            <w:b/>
            <w:i w:val="0"/>
            <w:webHidden/>
            <w:sz w:val="26"/>
            <w:szCs w:val="26"/>
          </w:rPr>
          <w:t>15</w:t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end"/>
        </w:r>
      </w:hyperlink>
    </w:p>
    <w:p w:rsidR="00BC55A5" w:rsidRPr="00BC55A5" w:rsidRDefault="00691FF0">
      <w:pPr>
        <w:pStyle w:val="11"/>
        <w:rPr>
          <w:rFonts w:asciiTheme="minorHAnsi" w:eastAsiaTheme="minorEastAsia" w:hAnsiTheme="minorHAnsi" w:cstheme="minorBidi"/>
          <w:b/>
          <w:bCs w:val="0"/>
          <w:i w:val="0"/>
          <w:sz w:val="26"/>
          <w:szCs w:val="26"/>
        </w:rPr>
      </w:pPr>
      <w:hyperlink w:anchor="_Toc403467008" w:history="1">
        <w:r w:rsidR="00BC55A5" w:rsidRPr="00BC55A5">
          <w:rPr>
            <w:rStyle w:val="ae"/>
            <w:b/>
            <w:i w:val="0"/>
            <w:sz w:val="26"/>
            <w:szCs w:val="26"/>
          </w:rPr>
          <w:t>14</w:t>
        </w:r>
        <w:r w:rsidR="00BC55A5" w:rsidRPr="00BC55A5">
          <w:rPr>
            <w:rFonts w:asciiTheme="minorHAnsi" w:eastAsiaTheme="minorEastAsia" w:hAnsiTheme="minorHAnsi" w:cstheme="minorBidi"/>
            <w:b/>
            <w:bCs w:val="0"/>
            <w:i w:val="0"/>
            <w:sz w:val="26"/>
            <w:szCs w:val="26"/>
          </w:rPr>
          <w:tab/>
        </w:r>
        <w:r w:rsidR="00BC55A5" w:rsidRPr="00BC55A5">
          <w:rPr>
            <w:rStyle w:val="ae"/>
            <w:b/>
            <w:i w:val="0"/>
            <w:sz w:val="26"/>
            <w:szCs w:val="26"/>
          </w:rPr>
          <w:t>ТРЕБОВАНИЯ К ИСПЫТАНИЯМ</w:t>
        </w:r>
        <w:r w:rsidR="00BC55A5" w:rsidRPr="00BC55A5">
          <w:rPr>
            <w:b/>
            <w:i w:val="0"/>
            <w:webHidden/>
            <w:sz w:val="26"/>
            <w:szCs w:val="26"/>
          </w:rPr>
          <w:tab/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begin"/>
        </w:r>
        <w:r w:rsidR="00BC55A5" w:rsidRPr="00BC55A5">
          <w:rPr>
            <w:b/>
            <w:i w:val="0"/>
            <w:webHidden/>
            <w:sz w:val="26"/>
            <w:szCs w:val="26"/>
          </w:rPr>
          <w:instrText xml:space="preserve"> PAGEREF _Toc403467008 \h </w:instrText>
        </w:r>
        <w:r w:rsidR="00CD43E8" w:rsidRPr="00BC55A5">
          <w:rPr>
            <w:b/>
            <w:i w:val="0"/>
            <w:webHidden/>
            <w:sz w:val="26"/>
            <w:szCs w:val="26"/>
          </w:rPr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separate"/>
        </w:r>
        <w:r w:rsidR="00BC55A5" w:rsidRPr="00BC55A5">
          <w:rPr>
            <w:b/>
            <w:i w:val="0"/>
            <w:webHidden/>
            <w:sz w:val="26"/>
            <w:szCs w:val="26"/>
          </w:rPr>
          <w:t>15</w:t>
        </w:r>
        <w:r w:rsidR="00CD43E8" w:rsidRPr="00BC55A5">
          <w:rPr>
            <w:b/>
            <w:i w:val="0"/>
            <w:webHidden/>
            <w:sz w:val="26"/>
            <w:szCs w:val="26"/>
          </w:rPr>
          <w:fldChar w:fldCharType="end"/>
        </w:r>
      </w:hyperlink>
    </w:p>
    <w:p w:rsidR="00B26B10" w:rsidRPr="00BC55A5" w:rsidRDefault="00CD43E8" w:rsidP="00780DCA">
      <w:pPr>
        <w:pStyle w:val="22"/>
        <w:jc w:val="center"/>
        <w:rPr>
          <w:b/>
          <w:color w:val="000000"/>
          <w:sz w:val="26"/>
          <w:szCs w:val="26"/>
          <w:lang w:val="en-US"/>
        </w:rPr>
      </w:pPr>
      <w:r w:rsidRPr="00BC55A5">
        <w:rPr>
          <w:b/>
          <w:color w:val="000000"/>
          <w:sz w:val="26"/>
          <w:szCs w:val="26"/>
          <w:lang w:val="en-US"/>
        </w:rPr>
        <w:fldChar w:fldCharType="end"/>
      </w:r>
    </w:p>
    <w:p w:rsidR="00B26B10" w:rsidRPr="00155172" w:rsidRDefault="00B26B10">
      <w:pPr>
        <w:pStyle w:val="1"/>
        <w:rPr>
          <w:color w:val="000000"/>
        </w:rPr>
      </w:pPr>
      <w:r w:rsidRPr="00155172">
        <w:rPr>
          <w:rFonts w:cs="Times New Roman"/>
          <w:color w:val="000000"/>
        </w:rPr>
        <w:br w:type="page"/>
      </w:r>
      <w:bookmarkStart w:id="1" w:name="_Toc109614054"/>
      <w:bookmarkStart w:id="2" w:name="_Toc403466979"/>
      <w:bookmarkStart w:id="3" w:name="_Toc79312046"/>
      <w:r w:rsidRPr="00155172">
        <w:rPr>
          <w:color w:val="000000"/>
        </w:rPr>
        <w:lastRenderedPageBreak/>
        <w:t>Назначение</w:t>
      </w:r>
      <w:bookmarkEnd w:id="1"/>
      <w:bookmarkEnd w:id="2"/>
    </w:p>
    <w:p w:rsidR="00424CCA" w:rsidRDefault="00424CCA" w:rsidP="00424CCA">
      <w:pPr>
        <w:pStyle w:val="a1"/>
        <w:jc w:val="both"/>
      </w:pPr>
      <w:r>
        <w:t>Настоящий документ содержит информацию о технических т</w:t>
      </w:r>
      <w:r w:rsidRPr="00B90CE6">
        <w:t>ребования</w:t>
      </w:r>
      <w:r>
        <w:t>х</w:t>
      </w:r>
      <w:r w:rsidRPr="00B90CE6">
        <w:t xml:space="preserve"> к </w:t>
      </w:r>
      <w:r w:rsidR="00D5309A">
        <w:t>абонентскому роутеру</w:t>
      </w:r>
      <w:r w:rsidRPr="00B90CE6">
        <w:t xml:space="preserve"> для предоставления услуг</w:t>
      </w:r>
      <w:r>
        <w:t xml:space="preserve"> связи </w:t>
      </w:r>
      <w:r w:rsidR="00A651D6">
        <w:t>П</w:t>
      </w:r>
      <w:r w:rsidRPr="004551B2">
        <w:t xml:space="preserve">АО «Ростелеком», базирующихся на сети </w:t>
      </w:r>
      <w:r w:rsidR="00420DC2" w:rsidRPr="004551B2">
        <w:t>передачи данных</w:t>
      </w:r>
      <w:r w:rsidRPr="004551B2">
        <w:t xml:space="preserve"> Общества, в том числе услуг широкополосного доступа в Интернет</w:t>
      </w:r>
      <w:r w:rsidR="00DB705F" w:rsidRPr="004551B2">
        <w:t xml:space="preserve"> и</w:t>
      </w:r>
      <w:r w:rsidR="00D5309A" w:rsidRPr="004551B2">
        <w:t xml:space="preserve"> </w:t>
      </w:r>
      <w:r w:rsidRPr="004551B2">
        <w:t>услуг интерактивного телевидения</w:t>
      </w:r>
      <w:r>
        <w:t>.</w:t>
      </w:r>
    </w:p>
    <w:p w:rsidR="00E32727" w:rsidRPr="00B90CE6" w:rsidRDefault="00E32727" w:rsidP="00424CCA">
      <w:pPr>
        <w:pStyle w:val="a1"/>
        <w:jc w:val="both"/>
      </w:pPr>
      <w:r>
        <w:t>Настоящий документ вводится в действие впервые с даты его утверждения.</w:t>
      </w:r>
    </w:p>
    <w:p w:rsidR="00CD0A52" w:rsidRDefault="00CD0A52" w:rsidP="00CD0A52">
      <w:pPr>
        <w:pStyle w:val="1"/>
      </w:pPr>
      <w:bookmarkStart w:id="4" w:name="_Toc238373189"/>
      <w:bookmarkStart w:id="5" w:name="_Toc238437970"/>
      <w:bookmarkStart w:id="6" w:name="_Toc309642764"/>
      <w:bookmarkStart w:id="7" w:name="_Toc403466980"/>
      <w:bookmarkEnd w:id="4"/>
      <w:bookmarkEnd w:id="5"/>
      <w:r>
        <w:t>Общие положения</w:t>
      </w:r>
      <w:bookmarkEnd w:id="6"/>
      <w:bookmarkEnd w:id="7"/>
    </w:p>
    <w:p w:rsidR="00CD0A52" w:rsidRPr="00E32727" w:rsidRDefault="00CD0A52" w:rsidP="00CD0A52">
      <w:pPr>
        <w:pStyle w:val="1"/>
        <w:keepLines/>
        <w:numPr>
          <w:ilvl w:val="1"/>
          <w:numId w:val="3"/>
        </w:numPr>
        <w:spacing w:before="480" w:after="0" w:line="360" w:lineRule="auto"/>
        <w:rPr>
          <w:rFonts w:ascii="Times New Roman" w:hAnsi="Times New Roman" w:cs="Times New Roman"/>
          <w:i/>
          <w:sz w:val="26"/>
          <w:szCs w:val="26"/>
        </w:rPr>
      </w:pPr>
      <w:bookmarkStart w:id="8" w:name="_Toc290910907"/>
      <w:bookmarkStart w:id="9" w:name="_Toc306278499"/>
      <w:bookmarkStart w:id="10" w:name="_Toc306278612"/>
      <w:bookmarkStart w:id="11" w:name="_Toc306279451"/>
      <w:bookmarkStart w:id="12" w:name="_Toc309642765"/>
      <w:bookmarkStart w:id="13" w:name="_Toc403466981"/>
      <w:r w:rsidRPr="00E32727">
        <w:rPr>
          <w:rFonts w:ascii="Times New Roman" w:hAnsi="Times New Roman" w:cs="Times New Roman"/>
          <w:i/>
          <w:sz w:val="26"/>
          <w:szCs w:val="26"/>
        </w:rPr>
        <w:t>Область применения</w:t>
      </w:r>
      <w:bookmarkEnd w:id="8"/>
      <w:bookmarkEnd w:id="9"/>
      <w:bookmarkEnd w:id="10"/>
      <w:bookmarkEnd w:id="11"/>
      <w:bookmarkEnd w:id="12"/>
      <w:bookmarkEnd w:id="13"/>
    </w:p>
    <w:p w:rsidR="00CD0A52" w:rsidRDefault="00E860A2" w:rsidP="00E860A2">
      <w:pPr>
        <w:pStyle w:val="a1"/>
        <w:jc w:val="both"/>
      </w:pPr>
      <w:r w:rsidRPr="00B825C6">
        <w:t>Технические требования к</w:t>
      </w:r>
      <w:r>
        <w:t xml:space="preserve"> абонентскому оборудованию </w:t>
      </w:r>
      <w:r w:rsidR="00F872C9">
        <w:rPr>
          <w:lang w:val="en-US"/>
        </w:rPr>
        <w:t>FTTB</w:t>
      </w:r>
      <w:r w:rsidR="00F872C9" w:rsidRPr="00F872C9">
        <w:t>-</w:t>
      </w:r>
      <w:r w:rsidR="00F872C9">
        <w:rPr>
          <w:lang w:val="en-US"/>
        </w:rPr>
        <w:t>GE</w:t>
      </w:r>
      <w:r w:rsidRPr="005A3500">
        <w:t xml:space="preserve"> </w:t>
      </w:r>
      <w:r w:rsidRPr="00B825C6">
        <w:t xml:space="preserve">для проведения </w:t>
      </w:r>
      <w:r>
        <w:t>закупочных процедур</w:t>
      </w:r>
      <w:r w:rsidRPr="00B825C6">
        <w:t xml:space="preserve"> являются обязательными к применению в структурных подразделениях </w:t>
      </w:r>
      <w:r>
        <w:t>МРФ «Волга»</w:t>
      </w:r>
      <w:r w:rsidR="00CD0A52" w:rsidRPr="00B825C6">
        <w:t xml:space="preserve">. </w:t>
      </w:r>
    </w:p>
    <w:p w:rsidR="006B4E31" w:rsidRDefault="006B4E31" w:rsidP="00E860A2">
      <w:pPr>
        <w:pStyle w:val="a1"/>
        <w:jc w:val="both"/>
      </w:pPr>
      <w:r>
        <w:t>П</w:t>
      </w:r>
      <w:r w:rsidR="00E860A2">
        <w:t xml:space="preserve">рименение данных технических требований в Региональных филиалах – «Для </w:t>
      </w:r>
      <w:r w:rsidR="006D18D8">
        <w:t>руководства</w:t>
      </w:r>
      <w:r>
        <w:t>».</w:t>
      </w:r>
    </w:p>
    <w:p w:rsidR="00CD0A52" w:rsidRPr="00E32727" w:rsidRDefault="00CD0A52" w:rsidP="00CD0A52">
      <w:pPr>
        <w:pStyle w:val="1"/>
        <w:keepLines/>
        <w:numPr>
          <w:ilvl w:val="1"/>
          <w:numId w:val="3"/>
        </w:numPr>
        <w:spacing w:before="480" w:after="0" w:line="360" w:lineRule="auto"/>
        <w:rPr>
          <w:rFonts w:ascii="Times New Roman" w:hAnsi="Times New Roman" w:cs="Times New Roman"/>
          <w:i/>
          <w:sz w:val="26"/>
          <w:szCs w:val="26"/>
        </w:rPr>
      </w:pPr>
      <w:bookmarkStart w:id="14" w:name="_Toc290910908"/>
      <w:bookmarkStart w:id="15" w:name="_Toc306278500"/>
      <w:bookmarkStart w:id="16" w:name="_Toc306278613"/>
      <w:bookmarkStart w:id="17" w:name="_Toc306279452"/>
      <w:bookmarkStart w:id="18" w:name="_Toc309642766"/>
      <w:bookmarkStart w:id="19" w:name="_Toc403466982"/>
      <w:r w:rsidRPr="00E32727">
        <w:rPr>
          <w:rFonts w:ascii="Times New Roman" w:hAnsi="Times New Roman" w:cs="Times New Roman"/>
          <w:i/>
          <w:sz w:val="26"/>
          <w:szCs w:val="26"/>
        </w:rPr>
        <w:t>Нормативные ссылки</w:t>
      </w:r>
      <w:bookmarkEnd w:id="14"/>
      <w:bookmarkEnd w:id="15"/>
      <w:bookmarkEnd w:id="16"/>
      <w:bookmarkEnd w:id="17"/>
      <w:bookmarkEnd w:id="18"/>
      <w:bookmarkEnd w:id="19"/>
    </w:p>
    <w:p w:rsidR="00CD0A52" w:rsidRDefault="00CD0A52" w:rsidP="00CD0A52">
      <w:pPr>
        <w:pStyle w:val="afd"/>
      </w:pPr>
      <w:r>
        <w:t>В настояще</w:t>
      </w:r>
      <w:r w:rsidR="00A07306">
        <w:t>м</w:t>
      </w:r>
      <w:r>
        <w:t xml:space="preserve"> </w:t>
      </w:r>
      <w:r w:rsidR="00A07306">
        <w:t>документе</w:t>
      </w:r>
      <w:r w:rsidRPr="00C4333A">
        <w:t xml:space="preserve"> </w:t>
      </w:r>
      <w:r>
        <w:t>использованы ссылки на следующие нормативные документы:</w:t>
      </w:r>
    </w:p>
    <w:p w:rsidR="00DE05E3" w:rsidRDefault="00DE05E3" w:rsidP="00DE05E3">
      <w:pPr>
        <w:pStyle w:val="afd"/>
        <w:numPr>
          <w:ilvl w:val="0"/>
          <w:numId w:val="15"/>
        </w:numPr>
      </w:pPr>
      <w:r>
        <w:t xml:space="preserve">Нормативные документы </w:t>
      </w:r>
      <w:r w:rsidRPr="00C4333A">
        <w:t>ОАО «Ростелеком»</w:t>
      </w:r>
      <w:r>
        <w:t>:</w:t>
      </w:r>
    </w:p>
    <w:p w:rsidR="00340616" w:rsidRPr="00E91449" w:rsidRDefault="00691FF0" w:rsidP="00340616">
      <w:pPr>
        <w:pStyle w:val="a1"/>
        <w:numPr>
          <w:ilvl w:val="0"/>
          <w:numId w:val="35"/>
        </w:numPr>
        <w:ind w:left="1276"/>
        <w:jc w:val="both"/>
        <w:rPr>
          <w:rStyle w:val="ae"/>
          <w:rFonts w:eastAsia="MS Mincho"/>
        </w:rPr>
      </w:pPr>
      <w:hyperlink r:id="rId8" w:history="1">
        <w:r w:rsidR="00340616" w:rsidRPr="00E91449">
          <w:rPr>
            <w:rStyle w:val="ae"/>
            <w:rFonts w:eastAsia="MS Mincho"/>
          </w:rPr>
          <w:t>Процедура управления внутре</w:t>
        </w:r>
        <w:r w:rsidR="00340616">
          <w:rPr>
            <w:rStyle w:val="ae"/>
            <w:rFonts w:eastAsia="MS Mincho"/>
          </w:rPr>
          <w:t>нней нормативной документацией П</w:t>
        </w:r>
        <w:r w:rsidR="00340616" w:rsidRPr="00E91449">
          <w:rPr>
            <w:rStyle w:val="ae"/>
            <w:rFonts w:eastAsia="MS Mincho"/>
          </w:rPr>
          <w:t>АО «Ростелеком»</w:t>
        </w:r>
      </w:hyperlink>
      <w:r w:rsidR="00340616" w:rsidRPr="00E91449">
        <w:rPr>
          <w:rStyle w:val="ae"/>
          <w:rFonts w:eastAsia="MS Mincho"/>
        </w:rPr>
        <w:t>;</w:t>
      </w:r>
      <w:r w:rsidR="00340616">
        <w:rPr>
          <w:rStyle w:val="ae"/>
          <w:rFonts w:eastAsia="MS Mincho"/>
        </w:rPr>
        <w:t xml:space="preserve"> </w:t>
      </w:r>
    </w:p>
    <w:p w:rsidR="00340616" w:rsidRPr="00E91449" w:rsidRDefault="00691FF0" w:rsidP="00340616">
      <w:pPr>
        <w:pStyle w:val="a1"/>
        <w:numPr>
          <w:ilvl w:val="0"/>
          <w:numId w:val="35"/>
        </w:numPr>
        <w:ind w:left="1276"/>
        <w:jc w:val="both"/>
        <w:rPr>
          <w:rStyle w:val="ae"/>
          <w:rFonts w:eastAsia="MS Mincho"/>
        </w:rPr>
      </w:pPr>
      <w:hyperlink r:id="rId9" w:history="1">
        <w:r w:rsidR="00340616" w:rsidRPr="00E91449">
          <w:rPr>
            <w:rStyle w:val="ae"/>
            <w:rFonts w:eastAsia="MS Mincho"/>
          </w:rPr>
          <w:t>Методика по оформлению внутренних нормативных документов ОАО «Ростелеком»</w:t>
        </w:r>
      </w:hyperlink>
      <w:r w:rsidR="00340616" w:rsidRPr="00E91449">
        <w:rPr>
          <w:rStyle w:val="ae"/>
          <w:rFonts w:eastAsia="MS Mincho"/>
        </w:rPr>
        <w:t>;</w:t>
      </w:r>
    </w:p>
    <w:p w:rsidR="00340616" w:rsidRPr="00E91449" w:rsidRDefault="00691FF0" w:rsidP="00340616">
      <w:pPr>
        <w:pStyle w:val="aff"/>
        <w:numPr>
          <w:ilvl w:val="0"/>
          <w:numId w:val="35"/>
        </w:numPr>
        <w:ind w:left="1276"/>
        <w:rPr>
          <w:rStyle w:val="ae"/>
        </w:rPr>
      </w:pPr>
      <w:hyperlink r:id="rId10" w:history="1">
        <w:r w:rsidR="00340616" w:rsidRPr="002104E0">
          <w:rPr>
            <w:rStyle w:val="ae"/>
            <w:szCs w:val="20"/>
          </w:rPr>
          <w:t xml:space="preserve">Инструкция по делопроизводству в </w:t>
        </w:r>
        <w:r w:rsidR="00340616">
          <w:rPr>
            <w:rStyle w:val="ae"/>
            <w:szCs w:val="20"/>
          </w:rPr>
          <w:t>П</w:t>
        </w:r>
        <w:r w:rsidR="00340616" w:rsidRPr="002104E0">
          <w:rPr>
            <w:rStyle w:val="ae"/>
            <w:szCs w:val="20"/>
          </w:rPr>
          <w:t>АО «</w:t>
        </w:r>
        <w:proofErr w:type="spellStart"/>
        <w:r w:rsidR="00340616" w:rsidRPr="002104E0">
          <w:rPr>
            <w:rStyle w:val="ae"/>
            <w:szCs w:val="20"/>
          </w:rPr>
          <w:t>Роcтeлeкoм</w:t>
        </w:r>
        <w:proofErr w:type="spellEnd"/>
        <w:r w:rsidR="00340616" w:rsidRPr="002104E0">
          <w:rPr>
            <w:rStyle w:val="ae"/>
            <w:szCs w:val="20"/>
          </w:rPr>
          <w:t>»</w:t>
        </w:r>
        <w:r w:rsidR="00340616" w:rsidRPr="002E3696">
          <w:rPr>
            <w:rStyle w:val="ae"/>
            <w:szCs w:val="20"/>
            <w:u w:val="none"/>
          </w:rPr>
          <w:t>;</w:t>
        </w:r>
      </w:hyperlink>
    </w:p>
    <w:p w:rsidR="00340616" w:rsidRPr="00E91449" w:rsidRDefault="00691FF0" w:rsidP="00340616">
      <w:pPr>
        <w:pStyle w:val="a1"/>
        <w:numPr>
          <w:ilvl w:val="0"/>
          <w:numId w:val="35"/>
        </w:numPr>
        <w:ind w:left="1276"/>
        <w:jc w:val="both"/>
        <w:rPr>
          <w:rStyle w:val="ae"/>
          <w:rFonts w:eastAsia="MS Mincho"/>
        </w:rPr>
      </w:pPr>
      <w:hyperlink r:id="rId11" w:history="1">
        <w:r w:rsidR="00340616" w:rsidRPr="00E91449">
          <w:rPr>
            <w:rStyle w:val="ae"/>
            <w:rFonts w:eastAsia="MS Mincho"/>
          </w:rPr>
          <w:t>Глоссарий терминов и определ</w:t>
        </w:r>
        <w:r w:rsidR="00340616">
          <w:rPr>
            <w:rStyle w:val="ae"/>
            <w:rFonts w:eastAsia="MS Mincho"/>
          </w:rPr>
          <w:t>ений П</w:t>
        </w:r>
        <w:r w:rsidR="00340616" w:rsidRPr="00E91449">
          <w:rPr>
            <w:rStyle w:val="ae"/>
            <w:rFonts w:eastAsia="MS Mincho"/>
          </w:rPr>
          <w:t>АО «Ростелеком»</w:t>
        </w:r>
      </w:hyperlink>
      <w:r w:rsidR="00340616" w:rsidRPr="00E91449">
        <w:rPr>
          <w:rStyle w:val="ae"/>
          <w:rFonts w:eastAsia="MS Mincho"/>
        </w:rPr>
        <w:t>;</w:t>
      </w:r>
    </w:p>
    <w:p w:rsidR="00340616" w:rsidRPr="00B618A6" w:rsidRDefault="00691FF0" w:rsidP="00340616">
      <w:pPr>
        <w:pStyle w:val="a1"/>
        <w:numPr>
          <w:ilvl w:val="0"/>
          <w:numId w:val="35"/>
        </w:numPr>
        <w:ind w:left="1276"/>
        <w:jc w:val="both"/>
        <w:rPr>
          <w:rStyle w:val="ae"/>
          <w:rFonts w:eastAsia="MS Mincho" w:cs="Courier New"/>
        </w:rPr>
      </w:pPr>
      <w:hyperlink r:id="rId12" w:history="1">
        <w:r w:rsidR="00340616" w:rsidRPr="00E91449">
          <w:rPr>
            <w:rStyle w:val="ae"/>
            <w:rFonts w:eastAsia="MS Mincho"/>
          </w:rPr>
          <w:t>Процедура управления</w:t>
        </w:r>
        <w:r w:rsidR="00340616">
          <w:rPr>
            <w:rStyle w:val="ae"/>
            <w:rFonts w:eastAsia="MS Mincho"/>
          </w:rPr>
          <w:t xml:space="preserve"> записями в П</w:t>
        </w:r>
        <w:r w:rsidR="00340616" w:rsidRPr="00E91449">
          <w:rPr>
            <w:rStyle w:val="ae"/>
            <w:rFonts w:eastAsia="MS Mincho"/>
          </w:rPr>
          <w:t>АО «Ростелеком»;</w:t>
        </w:r>
      </w:hyperlink>
    </w:p>
    <w:p w:rsidR="00CD0A52" w:rsidRPr="00DE05E3" w:rsidRDefault="00CD0A52" w:rsidP="00DE05E3">
      <w:pPr>
        <w:pStyle w:val="afd"/>
        <w:tabs>
          <w:tab w:val="left" w:pos="851"/>
        </w:tabs>
        <w:ind w:firstLine="0"/>
      </w:pPr>
    </w:p>
    <w:p w:rsidR="00CD0A52" w:rsidRDefault="00CD0A52" w:rsidP="00EF58DD">
      <w:pPr>
        <w:pStyle w:val="a1"/>
        <w:numPr>
          <w:ilvl w:val="0"/>
          <w:numId w:val="15"/>
        </w:numPr>
        <w:jc w:val="both"/>
      </w:pPr>
      <w:r>
        <w:t>Международные стандарты, спецификации, протоколы, рекомендации:</w:t>
      </w:r>
    </w:p>
    <w:p w:rsidR="00CD0A52" w:rsidRDefault="00CD0A52" w:rsidP="00EF58DD">
      <w:pPr>
        <w:pStyle w:val="afd"/>
        <w:numPr>
          <w:ilvl w:val="0"/>
          <w:numId w:val="14"/>
        </w:numPr>
        <w:tabs>
          <w:tab w:val="left" w:pos="851"/>
        </w:tabs>
        <w:ind w:left="1276" w:hanging="425"/>
      </w:pPr>
      <w:r w:rsidRPr="00B028E0">
        <w:t>IEEE 802.</w:t>
      </w:r>
      <w:r>
        <w:t>1</w:t>
      </w:r>
      <w:r w:rsidRPr="00B028E0">
        <w:t>ad</w:t>
      </w:r>
      <w:r w:rsidR="0042317F">
        <w:t>;</w:t>
      </w:r>
    </w:p>
    <w:p w:rsidR="00CD0A52" w:rsidRPr="00D5309A" w:rsidRDefault="00CD0A52" w:rsidP="00EF58DD">
      <w:pPr>
        <w:pStyle w:val="afd"/>
        <w:numPr>
          <w:ilvl w:val="0"/>
          <w:numId w:val="14"/>
        </w:numPr>
        <w:tabs>
          <w:tab w:val="left" w:pos="851"/>
        </w:tabs>
        <w:ind w:left="1276" w:hanging="425"/>
      </w:pPr>
      <w:r w:rsidRPr="00B028E0">
        <w:t>IEEE</w:t>
      </w:r>
      <w:r w:rsidRPr="00C4333A">
        <w:t xml:space="preserve"> 802.1</w:t>
      </w:r>
      <w:r w:rsidRPr="00B028E0">
        <w:t>p</w:t>
      </w:r>
      <w:r w:rsidR="0042317F">
        <w:t>;</w:t>
      </w:r>
    </w:p>
    <w:p w:rsidR="00D5309A" w:rsidRDefault="00D5309A" w:rsidP="00EF58DD">
      <w:pPr>
        <w:pStyle w:val="afd"/>
        <w:numPr>
          <w:ilvl w:val="0"/>
          <w:numId w:val="14"/>
        </w:numPr>
        <w:tabs>
          <w:tab w:val="left" w:pos="851"/>
        </w:tabs>
        <w:ind w:left="1276" w:hanging="425"/>
      </w:pPr>
      <w:r>
        <w:rPr>
          <w:lang w:val="en-US"/>
        </w:rPr>
        <w:t>IEEE 802.1q</w:t>
      </w:r>
    </w:p>
    <w:p w:rsidR="00CD0A52" w:rsidRPr="00B028E0" w:rsidRDefault="00CD0A52" w:rsidP="00EF58DD">
      <w:pPr>
        <w:pStyle w:val="afd"/>
        <w:numPr>
          <w:ilvl w:val="0"/>
          <w:numId w:val="14"/>
        </w:numPr>
        <w:tabs>
          <w:tab w:val="left" w:pos="851"/>
        </w:tabs>
        <w:ind w:left="1276" w:hanging="425"/>
      </w:pPr>
      <w:r w:rsidRPr="00B028E0">
        <w:t>IEEE</w:t>
      </w:r>
      <w:r w:rsidRPr="00C4333A">
        <w:t xml:space="preserve"> </w:t>
      </w:r>
      <w:r w:rsidRPr="00B028E0">
        <w:t>802.1</w:t>
      </w:r>
      <w:r>
        <w:rPr>
          <w:lang w:val="en-US"/>
        </w:rPr>
        <w:t>d</w:t>
      </w:r>
      <w:r w:rsidR="0042317F">
        <w:t>;</w:t>
      </w:r>
    </w:p>
    <w:p w:rsidR="00CD0A52" w:rsidRPr="00B028E0" w:rsidRDefault="00CD0A52" w:rsidP="00EF58DD">
      <w:pPr>
        <w:pStyle w:val="afd"/>
        <w:numPr>
          <w:ilvl w:val="0"/>
          <w:numId w:val="14"/>
        </w:numPr>
        <w:tabs>
          <w:tab w:val="left" w:pos="851"/>
        </w:tabs>
        <w:ind w:left="1276" w:hanging="425"/>
      </w:pPr>
      <w:r w:rsidRPr="00B028E0">
        <w:t>IEEE</w:t>
      </w:r>
      <w:r w:rsidRPr="00C4333A">
        <w:t xml:space="preserve"> </w:t>
      </w:r>
      <w:r w:rsidRPr="00B028E0">
        <w:t>802.1</w:t>
      </w:r>
      <w:r>
        <w:rPr>
          <w:lang w:val="en-US"/>
        </w:rPr>
        <w:t>w</w:t>
      </w:r>
      <w:r w:rsidR="0042317F">
        <w:t>;</w:t>
      </w:r>
    </w:p>
    <w:p w:rsidR="00CD0A52" w:rsidRDefault="00CD0A52" w:rsidP="00EF58DD">
      <w:pPr>
        <w:pStyle w:val="afd"/>
        <w:numPr>
          <w:ilvl w:val="0"/>
          <w:numId w:val="14"/>
        </w:numPr>
        <w:tabs>
          <w:tab w:val="left" w:pos="851"/>
        </w:tabs>
        <w:ind w:left="1276" w:hanging="425"/>
        <w:rPr>
          <w:lang w:val="en-US"/>
        </w:rPr>
      </w:pPr>
      <w:r w:rsidRPr="00B028E0">
        <w:rPr>
          <w:lang w:val="en-US"/>
        </w:rPr>
        <w:t>IEEE 802.1</w:t>
      </w:r>
      <w:r>
        <w:rPr>
          <w:lang w:val="en-US"/>
        </w:rPr>
        <w:t>s</w:t>
      </w:r>
      <w:r w:rsidR="0042317F">
        <w:t>;</w:t>
      </w:r>
    </w:p>
    <w:p w:rsidR="00312FA0" w:rsidRPr="00B028E0" w:rsidRDefault="00312FA0" w:rsidP="00EF58DD">
      <w:pPr>
        <w:pStyle w:val="afd"/>
        <w:numPr>
          <w:ilvl w:val="0"/>
          <w:numId w:val="14"/>
        </w:numPr>
        <w:tabs>
          <w:tab w:val="left" w:pos="851"/>
        </w:tabs>
        <w:ind w:left="1276" w:hanging="425"/>
        <w:rPr>
          <w:lang w:val="en-US"/>
        </w:rPr>
      </w:pPr>
      <w:r>
        <w:rPr>
          <w:lang w:val="en-US"/>
        </w:rPr>
        <w:t>IEEE 802.11a,</w:t>
      </w:r>
    </w:p>
    <w:p w:rsidR="00CD0A52" w:rsidRPr="00B028E0" w:rsidRDefault="00CD0A52" w:rsidP="00EF58DD">
      <w:pPr>
        <w:pStyle w:val="afd"/>
        <w:numPr>
          <w:ilvl w:val="0"/>
          <w:numId w:val="14"/>
        </w:numPr>
        <w:tabs>
          <w:tab w:val="left" w:pos="851"/>
        </w:tabs>
        <w:ind w:left="1276" w:hanging="425"/>
      </w:pPr>
      <w:r w:rsidRPr="00B028E0">
        <w:rPr>
          <w:lang w:val="en-US"/>
        </w:rPr>
        <w:t xml:space="preserve">IEEE </w:t>
      </w:r>
      <w:r w:rsidRPr="00C4333A">
        <w:t>802.11</w:t>
      </w:r>
      <w:r w:rsidRPr="00B028E0">
        <w:t>b</w:t>
      </w:r>
      <w:r w:rsidR="0042317F">
        <w:t>;</w:t>
      </w:r>
    </w:p>
    <w:p w:rsidR="00CD0A52" w:rsidRPr="00B028E0" w:rsidRDefault="00CD0A52" w:rsidP="00EF58DD">
      <w:pPr>
        <w:pStyle w:val="afd"/>
        <w:numPr>
          <w:ilvl w:val="0"/>
          <w:numId w:val="14"/>
        </w:numPr>
        <w:tabs>
          <w:tab w:val="left" w:pos="851"/>
        </w:tabs>
        <w:ind w:left="1276" w:hanging="425"/>
      </w:pPr>
      <w:r w:rsidRPr="00B028E0">
        <w:rPr>
          <w:lang w:val="en-US"/>
        </w:rPr>
        <w:t xml:space="preserve">IEEE </w:t>
      </w:r>
      <w:r w:rsidRPr="00C4333A">
        <w:t>802.11g</w:t>
      </w:r>
      <w:r w:rsidR="0042317F">
        <w:t>;</w:t>
      </w:r>
    </w:p>
    <w:p w:rsidR="00CD0A52" w:rsidRDefault="00CD0A52" w:rsidP="00EF58DD">
      <w:pPr>
        <w:pStyle w:val="afd"/>
        <w:numPr>
          <w:ilvl w:val="0"/>
          <w:numId w:val="14"/>
        </w:numPr>
        <w:tabs>
          <w:tab w:val="left" w:pos="851"/>
        </w:tabs>
        <w:ind w:left="1276" w:hanging="425"/>
      </w:pPr>
      <w:r w:rsidRPr="00B028E0">
        <w:rPr>
          <w:lang w:val="en-US"/>
        </w:rPr>
        <w:t xml:space="preserve">IEEE </w:t>
      </w:r>
      <w:r w:rsidRPr="00C4333A">
        <w:t>802.11</w:t>
      </w:r>
      <w:r w:rsidRPr="00B028E0">
        <w:t>n</w:t>
      </w:r>
      <w:r w:rsidR="0042317F">
        <w:t>;</w:t>
      </w:r>
    </w:p>
    <w:p w:rsidR="00D5309A" w:rsidRPr="00D5309A" w:rsidRDefault="00D5309A" w:rsidP="00EF58DD">
      <w:pPr>
        <w:pStyle w:val="afd"/>
        <w:numPr>
          <w:ilvl w:val="0"/>
          <w:numId w:val="14"/>
        </w:numPr>
        <w:tabs>
          <w:tab w:val="left" w:pos="851"/>
        </w:tabs>
        <w:ind w:left="1276" w:hanging="425"/>
      </w:pPr>
      <w:r>
        <w:rPr>
          <w:lang w:val="en-US"/>
        </w:rPr>
        <w:t>IEEE 802.11ac</w:t>
      </w:r>
    </w:p>
    <w:p w:rsidR="00D5309A" w:rsidRPr="004C3410" w:rsidRDefault="00D5309A" w:rsidP="00EF58DD">
      <w:pPr>
        <w:pStyle w:val="afd"/>
        <w:numPr>
          <w:ilvl w:val="0"/>
          <w:numId w:val="14"/>
        </w:numPr>
        <w:tabs>
          <w:tab w:val="left" w:pos="851"/>
        </w:tabs>
        <w:ind w:left="1276" w:hanging="425"/>
      </w:pPr>
      <w:r>
        <w:rPr>
          <w:lang w:val="en-US"/>
        </w:rPr>
        <w:lastRenderedPageBreak/>
        <w:t>IEEE 802.11e</w:t>
      </w:r>
    </w:p>
    <w:p w:rsidR="00CD0A52" w:rsidRPr="007D2284" w:rsidRDefault="00CD0A52" w:rsidP="00EF58DD">
      <w:pPr>
        <w:pStyle w:val="afd"/>
        <w:numPr>
          <w:ilvl w:val="0"/>
          <w:numId w:val="14"/>
        </w:numPr>
        <w:tabs>
          <w:tab w:val="left" w:pos="851"/>
        </w:tabs>
        <w:ind w:left="1276" w:hanging="425"/>
      </w:pPr>
      <w:r w:rsidRPr="00B028E0">
        <w:t>IEEE 802.3ad</w:t>
      </w:r>
      <w:r w:rsidR="0042317F">
        <w:t>;</w:t>
      </w:r>
    </w:p>
    <w:p w:rsidR="00CD0A52" w:rsidRPr="00C4333A" w:rsidRDefault="0042317F" w:rsidP="00EF58DD">
      <w:pPr>
        <w:pStyle w:val="afd"/>
        <w:numPr>
          <w:ilvl w:val="0"/>
          <w:numId w:val="14"/>
        </w:numPr>
        <w:tabs>
          <w:tab w:val="left" w:pos="851"/>
        </w:tabs>
        <w:ind w:left="1276" w:hanging="425"/>
      </w:pPr>
      <w:r>
        <w:t>RFC 3261;</w:t>
      </w:r>
    </w:p>
    <w:p w:rsidR="00CD0A52" w:rsidRPr="002526E9" w:rsidRDefault="00CD0A52" w:rsidP="00EF58DD">
      <w:pPr>
        <w:pStyle w:val="afd"/>
        <w:numPr>
          <w:ilvl w:val="0"/>
          <w:numId w:val="14"/>
        </w:numPr>
        <w:tabs>
          <w:tab w:val="left" w:pos="851"/>
        </w:tabs>
        <w:ind w:left="1276" w:hanging="425"/>
      </w:pPr>
      <w:r w:rsidRPr="00B028E0">
        <w:t>RFC</w:t>
      </w:r>
      <w:r>
        <w:t xml:space="preserve"> 2327</w:t>
      </w:r>
      <w:r w:rsidR="0042317F">
        <w:t>;</w:t>
      </w:r>
    </w:p>
    <w:p w:rsidR="00CD0A52" w:rsidRPr="002526E9" w:rsidRDefault="00CD0A52" w:rsidP="00EF58DD">
      <w:pPr>
        <w:pStyle w:val="afd"/>
        <w:numPr>
          <w:ilvl w:val="0"/>
          <w:numId w:val="14"/>
        </w:numPr>
        <w:tabs>
          <w:tab w:val="left" w:pos="851"/>
        </w:tabs>
        <w:ind w:left="1276" w:hanging="425"/>
      </w:pPr>
      <w:r w:rsidRPr="00B028E0">
        <w:t>RFC</w:t>
      </w:r>
      <w:r>
        <w:t xml:space="preserve"> 1889</w:t>
      </w:r>
      <w:r w:rsidR="0042317F">
        <w:t>;</w:t>
      </w:r>
    </w:p>
    <w:p w:rsidR="00CD0A52" w:rsidRPr="002526E9" w:rsidRDefault="00CD0A52" w:rsidP="00EF58DD">
      <w:pPr>
        <w:pStyle w:val="afd"/>
        <w:numPr>
          <w:ilvl w:val="0"/>
          <w:numId w:val="14"/>
        </w:numPr>
        <w:tabs>
          <w:tab w:val="left" w:pos="851"/>
        </w:tabs>
        <w:ind w:left="1276" w:hanging="425"/>
      </w:pPr>
      <w:r w:rsidRPr="00B028E0">
        <w:t>RFC</w:t>
      </w:r>
      <w:r w:rsidRPr="002526E9">
        <w:t xml:space="preserve"> 1890</w:t>
      </w:r>
      <w:r w:rsidR="0042317F">
        <w:t>;</w:t>
      </w:r>
    </w:p>
    <w:p w:rsidR="00CD0A52" w:rsidRPr="00C4333A" w:rsidRDefault="00CD0A52" w:rsidP="00EF58DD">
      <w:pPr>
        <w:pStyle w:val="afd"/>
        <w:numPr>
          <w:ilvl w:val="0"/>
          <w:numId w:val="14"/>
        </w:numPr>
        <w:tabs>
          <w:tab w:val="left" w:pos="851"/>
        </w:tabs>
        <w:ind w:left="1276" w:hanging="425"/>
      </w:pPr>
      <w:r w:rsidRPr="00B028E0">
        <w:t>RFC</w:t>
      </w:r>
      <w:r>
        <w:rPr>
          <w:lang w:val="en-US"/>
        </w:rPr>
        <w:t xml:space="preserve"> </w:t>
      </w:r>
      <w:r w:rsidR="0042317F">
        <w:t>3986;</w:t>
      </w:r>
    </w:p>
    <w:p w:rsidR="00CD0A52" w:rsidRPr="00C4333A" w:rsidRDefault="00CD0A52" w:rsidP="00EF58DD">
      <w:pPr>
        <w:pStyle w:val="afd"/>
        <w:numPr>
          <w:ilvl w:val="0"/>
          <w:numId w:val="14"/>
        </w:numPr>
        <w:tabs>
          <w:tab w:val="left" w:pos="851"/>
        </w:tabs>
        <w:ind w:left="1276" w:hanging="425"/>
      </w:pPr>
      <w:r w:rsidRPr="00B028E0">
        <w:t>RFC</w:t>
      </w:r>
      <w:r>
        <w:rPr>
          <w:lang w:val="en-US"/>
        </w:rPr>
        <w:t xml:space="preserve"> </w:t>
      </w:r>
      <w:r w:rsidRPr="00C4333A">
        <w:t>28</w:t>
      </w:r>
      <w:r w:rsidR="0042317F">
        <w:t>33;</w:t>
      </w:r>
    </w:p>
    <w:p w:rsidR="00CD0A52" w:rsidRDefault="00CD0A52" w:rsidP="00EF58DD">
      <w:pPr>
        <w:pStyle w:val="afd"/>
        <w:numPr>
          <w:ilvl w:val="0"/>
          <w:numId w:val="14"/>
        </w:numPr>
        <w:tabs>
          <w:tab w:val="left" w:pos="851"/>
        </w:tabs>
        <w:ind w:left="1276" w:hanging="425"/>
      </w:pPr>
      <w:r w:rsidRPr="00C4333A">
        <w:t>TR-069</w:t>
      </w:r>
      <w:r w:rsidR="0042317F">
        <w:t>;</w:t>
      </w:r>
    </w:p>
    <w:p w:rsidR="00CD0A52" w:rsidRPr="00E32727" w:rsidRDefault="00CD0A52" w:rsidP="00CD0A52">
      <w:pPr>
        <w:pStyle w:val="1"/>
        <w:keepLines/>
        <w:numPr>
          <w:ilvl w:val="1"/>
          <w:numId w:val="3"/>
        </w:numPr>
        <w:spacing w:before="480" w:after="0" w:line="360" w:lineRule="auto"/>
        <w:rPr>
          <w:rFonts w:ascii="Times New Roman" w:hAnsi="Times New Roman" w:cs="Times New Roman"/>
          <w:i/>
          <w:sz w:val="26"/>
          <w:szCs w:val="26"/>
        </w:rPr>
      </w:pPr>
      <w:bookmarkStart w:id="20" w:name="_Toc309642767"/>
      <w:bookmarkStart w:id="21" w:name="_Toc403466983"/>
      <w:r w:rsidRPr="00E32727">
        <w:rPr>
          <w:rFonts w:ascii="Times New Roman" w:hAnsi="Times New Roman" w:cs="Times New Roman"/>
          <w:i/>
          <w:sz w:val="26"/>
          <w:szCs w:val="26"/>
        </w:rPr>
        <w:t>Термины, определения и сокращения</w:t>
      </w:r>
      <w:bookmarkEnd w:id="20"/>
      <w:bookmarkEnd w:id="21"/>
    </w:p>
    <w:p w:rsidR="00CD0A52" w:rsidRDefault="00CD0A52" w:rsidP="00CD0A52">
      <w:pPr>
        <w:pStyle w:val="a1"/>
        <w:ind w:firstLine="540"/>
        <w:jc w:val="both"/>
      </w:pPr>
    </w:p>
    <w:p w:rsidR="00CD0A52" w:rsidRDefault="00CD0A52" w:rsidP="00CD0A52">
      <w:pPr>
        <w:pStyle w:val="a1"/>
        <w:ind w:firstLine="540"/>
        <w:jc w:val="both"/>
      </w:pPr>
      <w:r>
        <w:t>В настоящем документе используются следующие определения:</w:t>
      </w:r>
    </w:p>
    <w:p w:rsidR="00CD0A52" w:rsidRPr="00312F8D" w:rsidRDefault="00CD0A52" w:rsidP="00CD0A52">
      <w:pPr>
        <w:pStyle w:val="a1"/>
        <w:ind w:firstLine="540"/>
        <w:jc w:val="both"/>
      </w:pPr>
    </w:p>
    <w:tbl>
      <w:tblPr>
        <w:tblW w:w="97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9"/>
        <w:gridCol w:w="236"/>
        <w:gridCol w:w="7989"/>
      </w:tblGrid>
      <w:tr w:rsidR="00CD0A52" w:rsidRPr="00EB5F9D" w:rsidTr="0051220B">
        <w:trPr>
          <w:trHeight w:val="309"/>
        </w:trPr>
        <w:tc>
          <w:tcPr>
            <w:tcW w:w="1510" w:type="dxa"/>
          </w:tcPr>
          <w:p w:rsidR="00CD0A52" w:rsidRPr="00EB5F9D" w:rsidRDefault="00CD0A52" w:rsidP="00CD0A52">
            <w:pPr>
              <w:pStyle w:val="a1"/>
              <w:ind w:firstLine="0"/>
              <w:jc w:val="both"/>
            </w:pPr>
            <w:r w:rsidRPr="00EB5F9D">
              <w:t>Заказчик</w:t>
            </w:r>
          </w:p>
        </w:tc>
        <w:tc>
          <w:tcPr>
            <w:tcW w:w="228" w:type="dxa"/>
          </w:tcPr>
          <w:p w:rsidR="00CD0A52" w:rsidRPr="00EB5F9D" w:rsidRDefault="00CD0A52" w:rsidP="00CD0A52">
            <w:pPr>
              <w:pStyle w:val="a1"/>
              <w:ind w:firstLine="0"/>
              <w:jc w:val="both"/>
            </w:pPr>
            <w:r w:rsidRPr="00EB5F9D">
              <w:t>-</w:t>
            </w:r>
          </w:p>
        </w:tc>
        <w:tc>
          <w:tcPr>
            <w:tcW w:w="7996" w:type="dxa"/>
          </w:tcPr>
          <w:p w:rsidR="00CD0A52" w:rsidRPr="00EB5F9D" w:rsidRDefault="00DB26B5" w:rsidP="00CD0A52">
            <w:pPr>
              <w:pStyle w:val="a1"/>
              <w:ind w:firstLine="0"/>
            </w:pPr>
            <w:r>
              <w:t>П</w:t>
            </w:r>
            <w:r w:rsidR="00CD0A52" w:rsidRPr="00EB5F9D">
              <w:t>АО «Ростелеком»</w:t>
            </w:r>
            <w:r w:rsidR="0042317F">
              <w:t>;</w:t>
            </w:r>
          </w:p>
        </w:tc>
      </w:tr>
      <w:tr w:rsidR="00CD0A52" w:rsidRPr="00EB5F9D" w:rsidTr="0051220B">
        <w:trPr>
          <w:trHeight w:val="293"/>
        </w:trPr>
        <w:tc>
          <w:tcPr>
            <w:tcW w:w="1510" w:type="dxa"/>
          </w:tcPr>
          <w:p w:rsidR="00CD0A52" w:rsidRPr="00EB5F9D" w:rsidRDefault="00CD0A52" w:rsidP="00CD0A52">
            <w:pPr>
              <w:pStyle w:val="a1"/>
              <w:ind w:firstLine="0"/>
              <w:jc w:val="both"/>
            </w:pPr>
            <w:r w:rsidRPr="00EB5F9D">
              <w:t>МРФ</w:t>
            </w:r>
          </w:p>
        </w:tc>
        <w:tc>
          <w:tcPr>
            <w:tcW w:w="228" w:type="dxa"/>
          </w:tcPr>
          <w:p w:rsidR="00CD0A52" w:rsidRPr="00EB5F9D" w:rsidRDefault="00CD0A52" w:rsidP="00CD0A52">
            <w:pPr>
              <w:pStyle w:val="a1"/>
              <w:ind w:firstLine="0"/>
              <w:jc w:val="both"/>
            </w:pPr>
            <w:r w:rsidRPr="00EB5F9D">
              <w:t>-</w:t>
            </w:r>
          </w:p>
        </w:tc>
        <w:tc>
          <w:tcPr>
            <w:tcW w:w="7996" w:type="dxa"/>
          </w:tcPr>
          <w:p w:rsidR="00CD0A52" w:rsidRPr="00EB5F9D" w:rsidRDefault="00CD0A52" w:rsidP="00DB26B5">
            <w:pPr>
              <w:pStyle w:val="a1"/>
              <w:ind w:firstLine="0"/>
              <w:rPr>
                <w:lang w:val="en-US"/>
              </w:rPr>
            </w:pPr>
            <w:r w:rsidRPr="00EB5F9D">
              <w:t>макрорегиональный филиал</w:t>
            </w:r>
            <w:r w:rsidRPr="00EB5F9D">
              <w:rPr>
                <w:lang w:val="en-US"/>
              </w:rPr>
              <w:t xml:space="preserve"> </w:t>
            </w:r>
            <w:r w:rsidR="00DB26B5">
              <w:t>П</w:t>
            </w:r>
            <w:r w:rsidRPr="00EB5F9D">
              <w:t>АО «Ростелеком»</w:t>
            </w:r>
            <w:r w:rsidR="0042317F">
              <w:t>;</w:t>
            </w:r>
          </w:p>
        </w:tc>
      </w:tr>
      <w:tr w:rsidR="00CD0A52" w:rsidRPr="00EB5F9D" w:rsidTr="0051220B">
        <w:trPr>
          <w:trHeight w:val="309"/>
        </w:trPr>
        <w:tc>
          <w:tcPr>
            <w:tcW w:w="1510" w:type="dxa"/>
          </w:tcPr>
          <w:p w:rsidR="00CD0A52" w:rsidRPr="00EB5F9D" w:rsidRDefault="00CD0A52" w:rsidP="00CD0A52">
            <w:pPr>
              <w:pStyle w:val="a1"/>
              <w:ind w:firstLine="0"/>
              <w:jc w:val="both"/>
            </w:pPr>
            <w:r w:rsidRPr="00EB5F9D">
              <w:t>Общество</w:t>
            </w:r>
          </w:p>
        </w:tc>
        <w:tc>
          <w:tcPr>
            <w:tcW w:w="228" w:type="dxa"/>
          </w:tcPr>
          <w:p w:rsidR="00CD0A52" w:rsidRPr="00EB5F9D" w:rsidRDefault="00CD0A52" w:rsidP="00CD0A52">
            <w:pPr>
              <w:jc w:val="both"/>
              <w:rPr>
                <w:color w:val="000000"/>
                <w:sz w:val="26"/>
                <w:szCs w:val="26"/>
              </w:rPr>
            </w:pPr>
            <w:r w:rsidRPr="00EB5F9D">
              <w:rPr>
                <w:sz w:val="26"/>
                <w:szCs w:val="26"/>
              </w:rPr>
              <w:t>-</w:t>
            </w:r>
          </w:p>
        </w:tc>
        <w:tc>
          <w:tcPr>
            <w:tcW w:w="7996" w:type="dxa"/>
          </w:tcPr>
          <w:p w:rsidR="00CD0A52" w:rsidRPr="00EB5F9D" w:rsidRDefault="00DB26B5" w:rsidP="00CD0A52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CD0A52" w:rsidRPr="00EB5F9D">
              <w:rPr>
                <w:sz w:val="26"/>
                <w:szCs w:val="26"/>
              </w:rPr>
              <w:t>АО «Ростелеком»</w:t>
            </w:r>
            <w:r w:rsidR="0042317F">
              <w:rPr>
                <w:sz w:val="26"/>
                <w:szCs w:val="26"/>
              </w:rPr>
              <w:t>;</w:t>
            </w:r>
          </w:p>
        </w:tc>
      </w:tr>
      <w:tr w:rsidR="00CD0A52" w:rsidRPr="00EB5F9D" w:rsidTr="0051220B">
        <w:trPr>
          <w:trHeight w:val="309"/>
        </w:trPr>
        <w:tc>
          <w:tcPr>
            <w:tcW w:w="1510" w:type="dxa"/>
          </w:tcPr>
          <w:p w:rsidR="00CD0A52" w:rsidRPr="00EB5F9D" w:rsidRDefault="00CD0A52" w:rsidP="00CD0A52">
            <w:pPr>
              <w:pStyle w:val="a1"/>
              <w:ind w:firstLine="0"/>
              <w:jc w:val="both"/>
              <w:rPr>
                <w:lang w:val="en-US"/>
              </w:rPr>
            </w:pPr>
            <w:r w:rsidRPr="00EB5F9D">
              <w:t>Поставщик</w:t>
            </w:r>
          </w:p>
        </w:tc>
        <w:tc>
          <w:tcPr>
            <w:tcW w:w="228" w:type="dxa"/>
          </w:tcPr>
          <w:p w:rsidR="00CD0A52" w:rsidRPr="00EB5F9D" w:rsidRDefault="00CD0A52" w:rsidP="00CD0A52">
            <w:pPr>
              <w:jc w:val="both"/>
              <w:rPr>
                <w:color w:val="000000"/>
                <w:sz w:val="26"/>
                <w:szCs w:val="26"/>
              </w:rPr>
            </w:pPr>
            <w:r w:rsidRPr="00EB5F9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7996" w:type="dxa"/>
          </w:tcPr>
          <w:p w:rsidR="00CD0A52" w:rsidRPr="00B825C6" w:rsidRDefault="00CD0A52" w:rsidP="00CD0A5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поставщик </w:t>
            </w:r>
            <w:r w:rsidRPr="00EB5F9D">
              <w:rPr>
                <w:sz w:val="26"/>
                <w:szCs w:val="26"/>
              </w:rPr>
              <w:t xml:space="preserve">оборудования </w:t>
            </w:r>
            <w:r>
              <w:rPr>
                <w:sz w:val="26"/>
                <w:szCs w:val="26"/>
              </w:rPr>
              <w:t>(</w:t>
            </w:r>
            <w:r w:rsidRPr="00EB5F9D">
              <w:rPr>
                <w:sz w:val="26"/>
                <w:szCs w:val="26"/>
              </w:rPr>
              <w:t xml:space="preserve">производитель </w:t>
            </w:r>
            <w:r>
              <w:rPr>
                <w:sz w:val="26"/>
                <w:szCs w:val="26"/>
              </w:rPr>
              <w:t>или системный интегратор)</w:t>
            </w:r>
            <w:r w:rsidR="0042317F">
              <w:rPr>
                <w:sz w:val="26"/>
                <w:szCs w:val="26"/>
              </w:rPr>
              <w:t>;</w:t>
            </w:r>
          </w:p>
        </w:tc>
      </w:tr>
      <w:tr w:rsidR="00CD0A52" w:rsidRPr="00EB5F9D" w:rsidTr="0051220B">
        <w:trPr>
          <w:trHeight w:val="309"/>
        </w:trPr>
        <w:tc>
          <w:tcPr>
            <w:tcW w:w="1510" w:type="dxa"/>
          </w:tcPr>
          <w:p w:rsidR="00CD0A52" w:rsidRPr="00EB5F9D" w:rsidRDefault="00CD0A52" w:rsidP="00CD0A52">
            <w:pPr>
              <w:pStyle w:val="a1"/>
              <w:ind w:firstLine="0"/>
              <w:jc w:val="both"/>
            </w:pPr>
            <w:r>
              <w:t>Филиал</w:t>
            </w:r>
          </w:p>
        </w:tc>
        <w:tc>
          <w:tcPr>
            <w:tcW w:w="228" w:type="dxa"/>
          </w:tcPr>
          <w:p w:rsidR="00CD0A52" w:rsidRPr="00EB5F9D" w:rsidRDefault="00CD0A52" w:rsidP="00CD0A5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7996" w:type="dxa"/>
          </w:tcPr>
          <w:p w:rsidR="00CD0A52" w:rsidRDefault="00DB26B5" w:rsidP="00CD0A5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филиал П</w:t>
            </w:r>
            <w:r w:rsidR="00CD0A52" w:rsidRPr="00B825C6">
              <w:rPr>
                <w:sz w:val="26"/>
                <w:szCs w:val="26"/>
              </w:rPr>
              <w:t>АО «Ростелеком»</w:t>
            </w:r>
            <w:r w:rsidR="0042317F">
              <w:rPr>
                <w:sz w:val="26"/>
                <w:szCs w:val="26"/>
              </w:rPr>
              <w:t>.</w:t>
            </w:r>
          </w:p>
        </w:tc>
      </w:tr>
    </w:tbl>
    <w:p w:rsidR="00CD0A52" w:rsidRPr="00C4333A" w:rsidRDefault="00CD0A52" w:rsidP="00CD0A52">
      <w:pPr>
        <w:pStyle w:val="a1"/>
        <w:ind w:firstLine="540"/>
        <w:jc w:val="both"/>
      </w:pPr>
      <w:r w:rsidRPr="00C4333A">
        <w:t>В настоящем документе используются следующие сокращения</w:t>
      </w:r>
      <w:r>
        <w:t>, определения и термины на английском языке</w:t>
      </w:r>
      <w:r w:rsidRPr="00C4333A">
        <w:t>:</w:t>
      </w:r>
    </w:p>
    <w:p w:rsidR="00CD0A52" w:rsidRDefault="00CD0A52" w:rsidP="00CD0A52">
      <w:pPr>
        <w:pStyle w:val="a1"/>
        <w:ind w:firstLine="540"/>
        <w:jc w:val="both"/>
        <w:rPr>
          <w:color w:val="000000"/>
        </w:rPr>
      </w:pPr>
    </w:p>
    <w:p w:rsidR="00CD0A52" w:rsidRDefault="00CD0A52" w:rsidP="00CD0A52">
      <w:pPr>
        <w:pStyle w:val="a1"/>
        <w:ind w:firstLine="540"/>
        <w:jc w:val="both"/>
      </w:pPr>
    </w:p>
    <w:tbl>
      <w:tblPr>
        <w:tblW w:w="97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2"/>
        <w:gridCol w:w="303"/>
        <w:gridCol w:w="2914"/>
        <w:gridCol w:w="4986"/>
      </w:tblGrid>
      <w:tr w:rsidR="006B0D14" w:rsidRPr="00F64873" w:rsidTr="00D5309A">
        <w:trPr>
          <w:trHeight w:val="146"/>
        </w:trPr>
        <w:tc>
          <w:tcPr>
            <w:tcW w:w="1502" w:type="dxa"/>
          </w:tcPr>
          <w:p w:rsidR="006B0D14" w:rsidRPr="006B0D14" w:rsidRDefault="006B0D14" w:rsidP="00CD0A52">
            <w:pPr>
              <w:pStyle w:val="a1"/>
              <w:ind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ALG</w:t>
            </w:r>
          </w:p>
        </w:tc>
        <w:tc>
          <w:tcPr>
            <w:tcW w:w="303" w:type="dxa"/>
          </w:tcPr>
          <w:p w:rsidR="006B0D14" w:rsidRPr="006B0D14" w:rsidRDefault="006B0D14" w:rsidP="00CD0A52">
            <w:pPr>
              <w:pStyle w:val="a1"/>
              <w:ind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6B0D14" w:rsidRPr="006B0D14" w:rsidRDefault="006B0D14" w:rsidP="00CD0A52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6B0D14">
              <w:t>Application-level</w:t>
            </w:r>
            <w:proofErr w:type="spellEnd"/>
            <w:r w:rsidRPr="006B0D14">
              <w:t xml:space="preserve"> </w:t>
            </w:r>
            <w:proofErr w:type="spellStart"/>
            <w:r w:rsidRPr="006B0D14">
              <w:t>gateway</w:t>
            </w:r>
            <w:proofErr w:type="spellEnd"/>
          </w:p>
        </w:tc>
        <w:tc>
          <w:tcPr>
            <w:tcW w:w="4986" w:type="dxa"/>
          </w:tcPr>
          <w:p w:rsidR="006B0D14" w:rsidRPr="006B0D14" w:rsidRDefault="006B0D14" w:rsidP="00CD0A52">
            <w:pPr>
              <w:pStyle w:val="a1"/>
              <w:ind w:firstLine="0"/>
            </w:pPr>
            <w:r w:rsidRPr="006B0D14">
              <w:rPr>
                <w:iCs/>
              </w:rPr>
              <w:t>«шлюз прикладного уровня»;</w:t>
            </w:r>
          </w:p>
        </w:tc>
      </w:tr>
      <w:tr w:rsidR="006B0D14" w:rsidRPr="00F64873" w:rsidTr="00D5309A">
        <w:trPr>
          <w:trHeight w:val="146"/>
        </w:trPr>
        <w:tc>
          <w:tcPr>
            <w:tcW w:w="1502" w:type="dxa"/>
          </w:tcPr>
          <w:p w:rsidR="006B0D14" w:rsidRPr="006B0D14" w:rsidRDefault="006B0D14" w:rsidP="00CD0A52">
            <w:pPr>
              <w:pStyle w:val="a1"/>
              <w:ind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ANSI</w:t>
            </w:r>
          </w:p>
        </w:tc>
        <w:tc>
          <w:tcPr>
            <w:tcW w:w="303" w:type="dxa"/>
          </w:tcPr>
          <w:p w:rsidR="006B0D14" w:rsidRPr="006B0D14" w:rsidRDefault="006B0D14" w:rsidP="00CD0A52">
            <w:pPr>
              <w:pStyle w:val="a1"/>
              <w:ind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6B0D14" w:rsidRPr="00C4333A" w:rsidRDefault="006B0D14" w:rsidP="00E94899">
            <w:pPr>
              <w:pStyle w:val="a1"/>
              <w:ind w:firstLine="0"/>
            </w:pPr>
            <w:proofErr w:type="spellStart"/>
            <w:r w:rsidRPr="00CB3C74">
              <w:t>American</w:t>
            </w:r>
            <w:proofErr w:type="spellEnd"/>
            <w:r w:rsidRPr="00CB3C74">
              <w:t xml:space="preserve"> </w:t>
            </w:r>
            <w:proofErr w:type="spellStart"/>
            <w:r w:rsidRPr="00CB3C74">
              <w:t>National</w:t>
            </w:r>
            <w:proofErr w:type="spellEnd"/>
            <w:r w:rsidRPr="00CB3C74">
              <w:t xml:space="preserve"> </w:t>
            </w:r>
            <w:proofErr w:type="spellStart"/>
            <w:r w:rsidRPr="00CB3C74">
              <w:t>Standards</w:t>
            </w:r>
            <w:proofErr w:type="spellEnd"/>
            <w:r w:rsidRPr="00CB3C74">
              <w:t xml:space="preserve"> </w:t>
            </w:r>
            <w:proofErr w:type="spellStart"/>
            <w:r w:rsidRPr="00CB3C74">
              <w:t>Institute</w:t>
            </w:r>
            <w:proofErr w:type="spellEnd"/>
          </w:p>
        </w:tc>
        <w:tc>
          <w:tcPr>
            <w:tcW w:w="4986" w:type="dxa"/>
          </w:tcPr>
          <w:p w:rsidR="006B0D14" w:rsidRPr="001B1D63" w:rsidRDefault="006B0D14" w:rsidP="00E94899">
            <w:pPr>
              <w:pStyle w:val="a1"/>
              <w:ind w:firstLine="0"/>
              <w:rPr>
                <w:lang w:val="en-US"/>
              </w:rPr>
            </w:pPr>
            <w:r>
              <w:t>Америка</w:t>
            </w:r>
            <w:r w:rsidRPr="00CB3C74">
              <w:t>нский</w:t>
            </w:r>
            <w:r>
              <w:t xml:space="preserve"> национальный институт станда</w:t>
            </w:r>
            <w:r w:rsidRPr="00CB3C74">
              <w:t>ртов</w:t>
            </w:r>
            <w:r>
              <w:rPr>
                <w:lang w:val="en-US"/>
              </w:rPr>
              <w:t>;</w:t>
            </w:r>
          </w:p>
        </w:tc>
      </w:tr>
      <w:tr w:rsidR="006B0D14" w:rsidRPr="00F64873" w:rsidTr="00D5309A">
        <w:trPr>
          <w:trHeight w:val="146"/>
        </w:trPr>
        <w:tc>
          <w:tcPr>
            <w:tcW w:w="1502" w:type="dxa"/>
          </w:tcPr>
          <w:p w:rsidR="006B0D14" w:rsidRPr="00F64873" w:rsidRDefault="006B0D14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>ARP</w:t>
            </w:r>
          </w:p>
        </w:tc>
        <w:tc>
          <w:tcPr>
            <w:tcW w:w="303" w:type="dxa"/>
          </w:tcPr>
          <w:p w:rsidR="006B0D14" w:rsidRPr="00F64873" w:rsidRDefault="006B0D14" w:rsidP="00CD0A52">
            <w:pPr>
              <w:pStyle w:val="a1"/>
              <w:ind w:firstLine="0"/>
              <w:rPr>
                <w:lang w:val="en-US"/>
              </w:rPr>
            </w:pPr>
            <w:r w:rsidRPr="00DD0381"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6B0D14" w:rsidRPr="00F64873" w:rsidRDefault="006B0D14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 xml:space="preserve">Address Resolution Protocol </w:t>
            </w:r>
          </w:p>
        </w:tc>
        <w:tc>
          <w:tcPr>
            <w:tcW w:w="4986" w:type="dxa"/>
          </w:tcPr>
          <w:p w:rsidR="006B0D14" w:rsidRPr="0042317F" w:rsidRDefault="006B0D14" w:rsidP="00CD0A52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Протокол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разрешения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адресов</w:t>
            </w:r>
            <w:proofErr w:type="spellEnd"/>
            <w:r>
              <w:t>;</w:t>
            </w:r>
          </w:p>
        </w:tc>
      </w:tr>
      <w:tr w:rsidR="006B0D14" w:rsidRPr="00F64873" w:rsidTr="00D5309A">
        <w:trPr>
          <w:trHeight w:val="146"/>
        </w:trPr>
        <w:tc>
          <w:tcPr>
            <w:tcW w:w="1502" w:type="dxa"/>
          </w:tcPr>
          <w:p w:rsidR="006B0D14" w:rsidRPr="00031E3F" w:rsidRDefault="006B0D14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BRAS</w:t>
            </w:r>
          </w:p>
        </w:tc>
        <w:tc>
          <w:tcPr>
            <w:tcW w:w="303" w:type="dxa"/>
          </w:tcPr>
          <w:p w:rsidR="006B0D14" w:rsidRPr="00DD0381" w:rsidRDefault="006B0D14" w:rsidP="00CD0A52">
            <w:pPr>
              <w:pStyle w:val="a1"/>
              <w:ind w:firstLine="0"/>
              <w:rPr>
                <w:lang w:val="en-US"/>
              </w:rPr>
            </w:pPr>
            <w:r w:rsidRPr="00DD0381"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6B0D14" w:rsidRPr="005D69CE" w:rsidRDefault="006B0D14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 xml:space="preserve">Broadband Remote Access Server </w:t>
            </w:r>
          </w:p>
        </w:tc>
        <w:tc>
          <w:tcPr>
            <w:tcW w:w="4986" w:type="dxa"/>
          </w:tcPr>
          <w:p w:rsidR="006B0D14" w:rsidRPr="0042317F" w:rsidRDefault="006B0D14" w:rsidP="00CD0A52">
            <w:pPr>
              <w:pStyle w:val="a1"/>
              <w:ind w:firstLine="0"/>
            </w:pPr>
            <w:proofErr w:type="spellStart"/>
            <w:r>
              <w:rPr>
                <w:lang w:val="en-US"/>
              </w:rPr>
              <w:t>Сервер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широкополосного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удаленного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доступа</w:t>
            </w:r>
            <w:proofErr w:type="spellEnd"/>
            <w:r>
              <w:t>;</w:t>
            </w:r>
          </w:p>
        </w:tc>
      </w:tr>
      <w:tr w:rsidR="006B0D14" w:rsidRPr="00F64873" w:rsidTr="00D5309A">
        <w:trPr>
          <w:trHeight w:val="146"/>
        </w:trPr>
        <w:tc>
          <w:tcPr>
            <w:tcW w:w="1502" w:type="dxa"/>
          </w:tcPr>
          <w:p w:rsidR="006B0D14" w:rsidRDefault="006B0D14" w:rsidP="00E94899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CHAP</w:t>
            </w:r>
          </w:p>
        </w:tc>
        <w:tc>
          <w:tcPr>
            <w:tcW w:w="303" w:type="dxa"/>
          </w:tcPr>
          <w:p w:rsidR="006B0D14" w:rsidRPr="00DD0381" w:rsidRDefault="006B0D14" w:rsidP="00E94899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6B0D14" w:rsidRDefault="006B0D14" w:rsidP="00E94899">
            <w:pPr>
              <w:pStyle w:val="a1"/>
              <w:ind w:firstLine="0"/>
              <w:rPr>
                <w:lang w:val="en-US"/>
              </w:rPr>
            </w:pPr>
            <w:r w:rsidRPr="00B40709">
              <w:rPr>
                <w:lang w:val="en-US"/>
              </w:rPr>
              <w:t>Challenge Handshake Authentication Protocol</w:t>
            </w:r>
          </w:p>
        </w:tc>
        <w:tc>
          <w:tcPr>
            <w:tcW w:w="4986" w:type="dxa"/>
          </w:tcPr>
          <w:p w:rsidR="006B0D14" w:rsidRPr="001B1D63" w:rsidRDefault="006B0D14" w:rsidP="00E94899">
            <w:pPr>
              <w:pStyle w:val="a1"/>
              <w:ind w:firstLine="0"/>
              <w:rPr>
                <w:lang w:val="en-US"/>
              </w:rPr>
            </w:pPr>
            <w:r>
              <w:t>Алгоритм</w:t>
            </w:r>
            <w:r w:rsidRPr="008525F5">
              <w:rPr>
                <w:lang w:val="en-US"/>
              </w:rPr>
              <w:t xml:space="preserve"> </w:t>
            </w:r>
            <w:r>
              <w:t>проверки</w:t>
            </w:r>
            <w:r w:rsidRPr="008525F5">
              <w:rPr>
                <w:lang w:val="en-US"/>
              </w:rPr>
              <w:t xml:space="preserve"> </w:t>
            </w:r>
            <w:r>
              <w:t>подлинности</w:t>
            </w:r>
            <w:r>
              <w:rPr>
                <w:lang w:val="en-US"/>
              </w:rPr>
              <w:t>;</w:t>
            </w:r>
          </w:p>
        </w:tc>
      </w:tr>
      <w:tr w:rsidR="006B0D14" w:rsidRPr="00F64873" w:rsidTr="00D5309A">
        <w:trPr>
          <w:trHeight w:val="146"/>
        </w:trPr>
        <w:tc>
          <w:tcPr>
            <w:tcW w:w="1502" w:type="dxa"/>
          </w:tcPr>
          <w:p w:rsidR="006B0D14" w:rsidRPr="00235EAD" w:rsidRDefault="006B0D14" w:rsidP="00CD0A52">
            <w:pPr>
              <w:pStyle w:val="a1"/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CoS</w:t>
            </w:r>
            <w:proofErr w:type="spellEnd"/>
          </w:p>
        </w:tc>
        <w:tc>
          <w:tcPr>
            <w:tcW w:w="303" w:type="dxa"/>
          </w:tcPr>
          <w:p w:rsidR="006B0D14" w:rsidRDefault="006B0D14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6B0D14" w:rsidRPr="00F64873" w:rsidRDefault="006B0D14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Class</w:t>
            </w:r>
            <w:r w:rsidRPr="00F64873">
              <w:rPr>
                <w:lang w:val="en-US"/>
              </w:rPr>
              <w:t xml:space="preserve"> </w:t>
            </w:r>
            <w:r>
              <w:rPr>
                <w:lang w:val="en-US"/>
              </w:rPr>
              <w:t>of</w:t>
            </w:r>
            <w:r w:rsidRPr="00F64873">
              <w:rPr>
                <w:lang w:val="en-US"/>
              </w:rPr>
              <w:t xml:space="preserve"> </w:t>
            </w:r>
            <w:r>
              <w:rPr>
                <w:lang w:val="en-US"/>
              </w:rPr>
              <w:t>service</w:t>
            </w:r>
            <w:r w:rsidRPr="00F64873">
              <w:rPr>
                <w:lang w:val="en-US"/>
              </w:rPr>
              <w:t xml:space="preserve"> </w:t>
            </w:r>
          </w:p>
        </w:tc>
        <w:tc>
          <w:tcPr>
            <w:tcW w:w="4986" w:type="dxa"/>
          </w:tcPr>
          <w:p w:rsidR="006B0D14" w:rsidRPr="0042317F" w:rsidRDefault="006B0D14" w:rsidP="00CD0A52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Класс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сервиса</w:t>
            </w:r>
            <w:proofErr w:type="spellEnd"/>
            <w:r w:rsidRPr="00F64873">
              <w:rPr>
                <w:lang w:val="en-US"/>
              </w:rPr>
              <w:t xml:space="preserve"> (</w:t>
            </w:r>
            <w:proofErr w:type="spellStart"/>
            <w:r w:rsidRPr="00F64873">
              <w:rPr>
                <w:lang w:val="en-US"/>
              </w:rPr>
              <w:t>канальный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уровень</w:t>
            </w:r>
            <w:proofErr w:type="spellEnd"/>
            <w:r w:rsidRPr="00F64873">
              <w:rPr>
                <w:lang w:val="en-US"/>
              </w:rPr>
              <w:t>)</w:t>
            </w:r>
            <w:r>
              <w:t>;</w:t>
            </w:r>
          </w:p>
        </w:tc>
      </w:tr>
      <w:tr w:rsidR="006B0D14" w:rsidRPr="00F64873" w:rsidTr="00D5309A">
        <w:trPr>
          <w:trHeight w:val="146"/>
        </w:trPr>
        <w:tc>
          <w:tcPr>
            <w:tcW w:w="1502" w:type="dxa"/>
          </w:tcPr>
          <w:p w:rsidR="006B0D14" w:rsidRPr="00A83510" w:rsidRDefault="006B0D14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CPE</w:t>
            </w:r>
          </w:p>
        </w:tc>
        <w:tc>
          <w:tcPr>
            <w:tcW w:w="303" w:type="dxa"/>
          </w:tcPr>
          <w:p w:rsidR="006B0D14" w:rsidRDefault="006B0D14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6B0D14" w:rsidRPr="00A83510" w:rsidRDefault="006B0D14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Customer permission equipment</w:t>
            </w:r>
            <w:r w:rsidRPr="00A83510">
              <w:rPr>
                <w:lang w:val="en-US"/>
              </w:rPr>
              <w:t xml:space="preserve"> </w:t>
            </w:r>
          </w:p>
        </w:tc>
        <w:tc>
          <w:tcPr>
            <w:tcW w:w="4986" w:type="dxa"/>
          </w:tcPr>
          <w:p w:rsidR="006B0D14" w:rsidRPr="0042317F" w:rsidRDefault="006B0D14" w:rsidP="00CD0A52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Абонентское</w:t>
            </w:r>
            <w:proofErr w:type="spellEnd"/>
            <w:r w:rsidRPr="00A83510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оборудование</w:t>
            </w:r>
            <w:proofErr w:type="spellEnd"/>
            <w:r>
              <w:t>;</w:t>
            </w:r>
          </w:p>
        </w:tc>
      </w:tr>
      <w:tr w:rsidR="006B0D14" w:rsidRPr="00E36B63" w:rsidTr="00D5309A">
        <w:trPr>
          <w:trHeight w:val="146"/>
        </w:trPr>
        <w:tc>
          <w:tcPr>
            <w:tcW w:w="1502" w:type="dxa"/>
          </w:tcPr>
          <w:p w:rsidR="006B0D14" w:rsidRDefault="006B0D14" w:rsidP="00CD0A52">
            <w:pPr>
              <w:pStyle w:val="a1"/>
              <w:ind w:firstLine="0"/>
              <w:rPr>
                <w:lang w:val="en-US"/>
              </w:rPr>
            </w:pPr>
            <w:r>
              <w:t>CWMP</w:t>
            </w:r>
          </w:p>
        </w:tc>
        <w:tc>
          <w:tcPr>
            <w:tcW w:w="303" w:type="dxa"/>
          </w:tcPr>
          <w:p w:rsidR="006B0D14" w:rsidRPr="00E36B63" w:rsidRDefault="006B0D14" w:rsidP="00CD0A52">
            <w:pPr>
              <w:pStyle w:val="a1"/>
              <w:ind w:firstLine="0"/>
            </w:pPr>
            <w:r>
              <w:t>-</w:t>
            </w:r>
          </w:p>
        </w:tc>
        <w:tc>
          <w:tcPr>
            <w:tcW w:w="2914" w:type="dxa"/>
          </w:tcPr>
          <w:p w:rsidR="006B0D14" w:rsidRPr="00E36B63" w:rsidRDefault="006B0D14" w:rsidP="00CD0A52">
            <w:pPr>
              <w:pStyle w:val="a1"/>
              <w:ind w:firstLine="0"/>
              <w:rPr>
                <w:lang w:val="en-US"/>
              </w:rPr>
            </w:pPr>
            <w:r w:rsidRPr="0051220B">
              <w:rPr>
                <w:lang w:val="en-US"/>
              </w:rPr>
              <w:t xml:space="preserve">CPE WAN Management Protocol, </w:t>
            </w:r>
            <w:r>
              <w:t>см</w:t>
            </w:r>
            <w:r w:rsidRPr="0051220B">
              <w:rPr>
                <w:lang w:val="en-US"/>
              </w:rPr>
              <w:t xml:space="preserve">. </w:t>
            </w:r>
            <w:r>
              <w:rPr>
                <w:lang w:val="en-US"/>
              </w:rPr>
              <w:t>TR-069</w:t>
            </w:r>
          </w:p>
        </w:tc>
        <w:tc>
          <w:tcPr>
            <w:tcW w:w="4986" w:type="dxa"/>
          </w:tcPr>
          <w:p w:rsidR="006B0D14" w:rsidRPr="00E36B63" w:rsidRDefault="006B0D14" w:rsidP="00CD0A52">
            <w:pPr>
              <w:pStyle w:val="a1"/>
              <w:ind w:firstLine="0"/>
            </w:pPr>
            <w:r>
              <w:t>Протокол управления абонентским оборудованием через глобальную сеть;</w:t>
            </w:r>
          </w:p>
        </w:tc>
      </w:tr>
      <w:tr w:rsidR="006B0D14" w:rsidRPr="002526E9" w:rsidTr="00D5309A">
        <w:trPr>
          <w:trHeight w:val="146"/>
        </w:trPr>
        <w:tc>
          <w:tcPr>
            <w:tcW w:w="1502" w:type="dxa"/>
          </w:tcPr>
          <w:p w:rsidR="006B0D14" w:rsidRPr="00E36B63" w:rsidRDefault="006B0D14" w:rsidP="00CD0A52">
            <w:pPr>
              <w:pStyle w:val="a1"/>
              <w:ind w:firstLine="0"/>
            </w:pPr>
            <w:r>
              <w:rPr>
                <w:lang w:val="en-US"/>
              </w:rPr>
              <w:t>DHCP</w:t>
            </w:r>
          </w:p>
        </w:tc>
        <w:tc>
          <w:tcPr>
            <w:tcW w:w="303" w:type="dxa"/>
          </w:tcPr>
          <w:p w:rsidR="006B0D14" w:rsidRPr="00E36B63" w:rsidRDefault="006B0D14" w:rsidP="00CD0A52">
            <w:pPr>
              <w:pStyle w:val="a1"/>
              <w:ind w:firstLine="0"/>
            </w:pPr>
            <w:r w:rsidRPr="00E36B63">
              <w:t>-</w:t>
            </w:r>
          </w:p>
        </w:tc>
        <w:tc>
          <w:tcPr>
            <w:tcW w:w="2914" w:type="dxa"/>
          </w:tcPr>
          <w:p w:rsidR="006B0D14" w:rsidRPr="00F64873" w:rsidRDefault="006B0D14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Dynamic</w:t>
            </w:r>
            <w:r w:rsidRPr="00F64873">
              <w:rPr>
                <w:lang w:val="en-US"/>
              </w:rPr>
              <w:t xml:space="preserve"> </w:t>
            </w:r>
            <w:r>
              <w:rPr>
                <w:lang w:val="en-US"/>
              </w:rPr>
              <w:t>host</w:t>
            </w:r>
            <w:r w:rsidRPr="00F64873">
              <w:rPr>
                <w:lang w:val="en-US"/>
              </w:rPr>
              <w:t xml:space="preserve"> </w:t>
            </w:r>
            <w:r>
              <w:rPr>
                <w:lang w:val="en-US"/>
              </w:rPr>
              <w:t>configuration</w:t>
            </w:r>
            <w:r w:rsidRPr="00F64873">
              <w:rPr>
                <w:lang w:val="en-US"/>
              </w:rPr>
              <w:t xml:space="preserve"> </w:t>
            </w:r>
            <w:r>
              <w:rPr>
                <w:lang w:val="en-US"/>
              </w:rPr>
              <w:t>protocol</w:t>
            </w:r>
          </w:p>
        </w:tc>
        <w:tc>
          <w:tcPr>
            <w:tcW w:w="4986" w:type="dxa"/>
          </w:tcPr>
          <w:p w:rsidR="006B0D14" w:rsidRPr="002526E9" w:rsidRDefault="006B0D14" w:rsidP="00CD0A52">
            <w:pPr>
              <w:pStyle w:val="a1"/>
              <w:ind w:firstLine="0"/>
            </w:pPr>
            <w:r w:rsidRPr="002526E9">
              <w:t>Протокол динамического конфигурирования сетевых устройств</w:t>
            </w:r>
            <w:r>
              <w:t>;</w:t>
            </w:r>
          </w:p>
        </w:tc>
      </w:tr>
      <w:tr w:rsidR="00E94899" w:rsidRPr="002526E9" w:rsidTr="00D5309A">
        <w:trPr>
          <w:trHeight w:val="146"/>
        </w:trPr>
        <w:tc>
          <w:tcPr>
            <w:tcW w:w="1502" w:type="dxa"/>
          </w:tcPr>
          <w:p w:rsidR="00E94899" w:rsidRDefault="00E94899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lastRenderedPageBreak/>
              <w:t>DLNA</w:t>
            </w:r>
          </w:p>
        </w:tc>
        <w:tc>
          <w:tcPr>
            <w:tcW w:w="303" w:type="dxa"/>
          </w:tcPr>
          <w:p w:rsidR="00E94899" w:rsidRPr="00E94899" w:rsidRDefault="00E94899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E94899" w:rsidRPr="00E94899" w:rsidRDefault="00E94899" w:rsidP="00CD0A52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E94899">
              <w:rPr>
                <w:bCs/>
              </w:rPr>
              <w:t>D</w:t>
            </w:r>
            <w:r w:rsidRPr="00E94899">
              <w:t>igital</w:t>
            </w:r>
            <w:proofErr w:type="spellEnd"/>
            <w:r w:rsidRPr="00E94899">
              <w:t xml:space="preserve"> </w:t>
            </w:r>
            <w:proofErr w:type="spellStart"/>
            <w:r w:rsidRPr="00E94899">
              <w:rPr>
                <w:bCs/>
              </w:rPr>
              <w:t>L</w:t>
            </w:r>
            <w:r w:rsidRPr="00E94899">
              <w:t>iving</w:t>
            </w:r>
            <w:proofErr w:type="spellEnd"/>
            <w:r w:rsidRPr="00E94899">
              <w:t xml:space="preserve"> </w:t>
            </w:r>
            <w:proofErr w:type="spellStart"/>
            <w:r w:rsidRPr="00E94899">
              <w:rPr>
                <w:bCs/>
              </w:rPr>
              <w:t>N</w:t>
            </w:r>
            <w:r w:rsidRPr="00E94899">
              <w:t>etwork</w:t>
            </w:r>
            <w:proofErr w:type="spellEnd"/>
            <w:r w:rsidRPr="00E94899">
              <w:t xml:space="preserve"> </w:t>
            </w:r>
            <w:proofErr w:type="spellStart"/>
            <w:r w:rsidRPr="00E94899">
              <w:rPr>
                <w:bCs/>
              </w:rPr>
              <w:t>A</w:t>
            </w:r>
            <w:r w:rsidRPr="00E94899">
              <w:t>lliance</w:t>
            </w:r>
            <w:proofErr w:type="spellEnd"/>
          </w:p>
        </w:tc>
        <w:tc>
          <w:tcPr>
            <w:tcW w:w="4986" w:type="dxa"/>
          </w:tcPr>
          <w:p w:rsidR="00E94899" w:rsidRPr="00E94899" w:rsidRDefault="00E94899" w:rsidP="00CD0A52">
            <w:pPr>
              <w:pStyle w:val="a1"/>
              <w:ind w:firstLine="0"/>
            </w:pPr>
            <w:r>
              <w:rPr>
                <w:lang w:val="en-US"/>
              </w:rPr>
              <w:t>C</w:t>
            </w:r>
            <w:proofErr w:type="spellStart"/>
            <w:r>
              <w:t>тандарт</w:t>
            </w:r>
            <w:proofErr w:type="spellEnd"/>
            <w:r>
              <w:t xml:space="preserve">, позволяющий </w:t>
            </w:r>
            <w:hyperlink r:id="rId13" w:tooltip="Совместимость" w:history="1">
              <w:r w:rsidRPr="00E94899">
                <w:t>совместимым</w:t>
              </w:r>
            </w:hyperlink>
            <w:r>
              <w:t xml:space="preserve"> устройствам передавать и принимать по домашней сети различный </w:t>
            </w:r>
            <w:hyperlink r:id="rId14" w:tooltip="Мультимедиа" w:history="1">
              <w:r w:rsidRPr="00E94899">
                <w:t>медиа-контент</w:t>
              </w:r>
            </w:hyperlink>
            <w:r>
              <w:t xml:space="preserve"> (изображения, музыку, видео), а также отображать его в режиме реального времени</w:t>
            </w:r>
            <w:r w:rsidRPr="00E94899">
              <w:t>;</w:t>
            </w:r>
          </w:p>
        </w:tc>
      </w:tr>
      <w:tr w:rsidR="006B0D14" w:rsidRPr="00F64873" w:rsidTr="00D5309A">
        <w:trPr>
          <w:trHeight w:val="146"/>
        </w:trPr>
        <w:tc>
          <w:tcPr>
            <w:tcW w:w="1502" w:type="dxa"/>
          </w:tcPr>
          <w:p w:rsidR="006B0D14" w:rsidRDefault="006B0D14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DNS</w:t>
            </w:r>
          </w:p>
        </w:tc>
        <w:tc>
          <w:tcPr>
            <w:tcW w:w="303" w:type="dxa"/>
          </w:tcPr>
          <w:p w:rsidR="006B0D14" w:rsidRDefault="006B0D14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6B0D14" w:rsidRPr="00F64873" w:rsidRDefault="006B0D14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Domain</w:t>
            </w:r>
            <w:r w:rsidRPr="00F64873">
              <w:rPr>
                <w:lang w:val="en-US"/>
              </w:rPr>
              <w:t xml:space="preserve"> </w:t>
            </w:r>
            <w:r>
              <w:rPr>
                <w:lang w:val="en-US"/>
              </w:rPr>
              <w:t>name</w:t>
            </w:r>
            <w:r w:rsidRPr="00F64873">
              <w:rPr>
                <w:lang w:val="en-US"/>
              </w:rPr>
              <w:t xml:space="preserve"> </w:t>
            </w:r>
            <w:r>
              <w:rPr>
                <w:lang w:val="en-US"/>
              </w:rPr>
              <w:t>system</w:t>
            </w:r>
            <w:r w:rsidRPr="00F64873">
              <w:rPr>
                <w:lang w:val="en-US"/>
              </w:rPr>
              <w:t xml:space="preserve"> </w:t>
            </w:r>
          </w:p>
        </w:tc>
        <w:tc>
          <w:tcPr>
            <w:tcW w:w="4986" w:type="dxa"/>
          </w:tcPr>
          <w:p w:rsidR="006B0D14" w:rsidRPr="0042317F" w:rsidRDefault="006B0D14" w:rsidP="00CD0A52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Система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доменных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имен</w:t>
            </w:r>
            <w:proofErr w:type="spellEnd"/>
            <w:r>
              <w:t>;</w:t>
            </w:r>
          </w:p>
        </w:tc>
      </w:tr>
      <w:tr w:rsidR="00E94899" w:rsidRPr="00E94899" w:rsidTr="00D5309A">
        <w:trPr>
          <w:trHeight w:val="146"/>
        </w:trPr>
        <w:tc>
          <w:tcPr>
            <w:tcW w:w="1502" w:type="dxa"/>
          </w:tcPr>
          <w:p w:rsidR="00E94899" w:rsidRDefault="00E94899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DSCP</w:t>
            </w:r>
          </w:p>
        </w:tc>
        <w:tc>
          <w:tcPr>
            <w:tcW w:w="303" w:type="dxa"/>
          </w:tcPr>
          <w:p w:rsidR="00E94899" w:rsidRDefault="00E94899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E94899" w:rsidRPr="00E94899" w:rsidRDefault="00E94899" w:rsidP="00CD0A52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E94899">
              <w:rPr>
                <w:bCs/>
              </w:rPr>
              <w:t>Differentiated</w:t>
            </w:r>
            <w:proofErr w:type="spellEnd"/>
            <w:r w:rsidRPr="00E94899">
              <w:rPr>
                <w:bCs/>
              </w:rPr>
              <w:t xml:space="preserve"> </w:t>
            </w:r>
            <w:proofErr w:type="spellStart"/>
            <w:r w:rsidRPr="00E94899">
              <w:rPr>
                <w:bCs/>
              </w:rPr>
              <w:t>Services</w:t>
            </w:r>
            <w:proofErr w:type="spellEnd"/>
            <w:r w:rsidRPr="00E94899">
              <w:rPr>
                <w:bCs/>
              </w:rPr>
              <w:t xml:space="preserve"> </w:t>
            </w:r>
            <w:proofErr w:type="spellStart"/>
            <w:r w:rsidRPr="00E94899">
              <w:rPr>
                <w:bCs/>
              </w:rPr>
              <w:t>Code</w:t>
            </w:r>
            <w:proofErr w:type="spellEnd"/>
            <w:r w:rsidRPr="00E94899">
              <w:rPr>
                <w:bCs/>
              </w:rPr>
              <w:t xml:space="preserve"> </w:t>
            </w:r>
            <w:proofErr w:type="spellStart"/>
            <w:r w:rsidRPr="00E94899">
              <w:rPr>
                <w:bCs/>
              </w:rPr>
              <w:t>Point</w:t>
            </w:r>
            <w:proofErr w:type="spellEnd"/>
          </w:p>
        </w:tc>
        <w:tc>
          <w:tcPr>
            <w:tcW w:w="4986" w:type="dxa"/>
          </w:tcPr>
          <w:p w:rsidR="00E94899" w:rsidRPr="00E94899" w:rsidRDefault="00E94899" w:rsidP="00CD0A52">
            <w:pPr>
              <w:pStyle w:val="a1"/>
              <w:ind w:firstLine="0"/>
            </w:pPr>
            <w:r>
              <w:t xml:space="preserve">Точка кода дифференцированных услуг) - это поле в заголовке </w:t>
            </w:r>
            <w:hyperlink r:id="rId15" w:tooltip="IP" w:history="1">
              <w:r w:rsidRPr="00E94899">
                <w:t>IP</w:t>
              </w:r>
            </w:hyperlink>
            <w:r>
              <w:t xml:space="preserve"> пакета, которое используется в целях классификации передаваемой информации</w:t>
            </w:r>
            <w:r w:rsidRPr="00E94899">
              <w:t>;</w:t>
            </w:r>
          </w:p>
        </w:tc>
      </w:tr>
      <w:tr w:rsidR="00F15871" w:rsidRPr="00CA5F89" w:rsidTr="00D5309A">
        <w:trPr>
          <w:trHeight w:val="146"/>
        </w:trPr>
        <w:tc>
          <w:tcPr>
            <w:tcW w:w="1502" w:type="dxa"/>
          </w:tcPr>
          <w:p w:rsidR="00F15871" w:rsidRPr="00DC3E3F" w:rsidRDefault="00F15871" w:rsidP="00CD0A52">
            <w:pPr>
              <w:pStyle w:val="a1"/>
              <w:ind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Ethernet</w:t>
            </w:r>
          </w:p>
        </w:tc>
        <w:tc>
          <w:tcPr>
            <w:tcW w:w="303" w:type="dxa"/>
          </w:tcPr>
          <w:p w:rsidR="00F15871" w:rsidRPr="00DC3E3F" w:rsidRDefault="00F15871" w:rsidP="00CD0A52">
            <w:pPr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C4333A" w:rsidRDefault="00F15871" w:rsidP="00CD0A52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4986" w:type="dxa"/>
          </w:tcPr>
          <w:p w:rsidR="00F15871" w:rsidRPr="00DC3E3F" w:rsidRDefault="00F15871" w:rsidP="00CD0A52">
            <w:pPr>
              <w:pStyle w:val="a1"/>
              <w:ind w:firstLine="0"/>
            </w:pPr>
            <w:r>
              <w:t xml:space="preserve">Семейство технологий пакетной передачи данных согласно стандартам </w:t>
            </w:r>
            <w:r w:rsidRPr="00DC3E3F">
              <w:t xml:space="preserve">семейства </w:t>
            </w:r>
            <w:r>
              <w:rPr>
                <w:lang w:val="en-US"/>
              </w:rPr>
              <w:t>IEEE</w:t>
            </w:r>
            <w:r w:rsidRPr="00DC3E3F">
              <w:t xml:space="preserve"> 802.3</w:t>
            </w:r>
            <w:r>
              <w:t>;</w:t>
            </w:r>
          </w:p>
        </w:tc>
      </w:tr>
      <w:tr w:rsidR="00F15871" w:rsidRPr="00736CC5" w:rsidTr="00D5309A">
        <w:trPr>
          <w:trHeight w:val="146"/>
        </w:trPr>
        <w:tc>
          <w:tcPr>
            <w:tcW w:w="1502" w:type="dxa"/>
          </w:tcPr>
          <w:p w:rsidR="00F15871" w:rsidRPr="00031E3F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031E3F">
              <w:rPr>
                <w:lang w:val="en-US"/>
              </w:rPr>
              <w:t>GE</w:t>
            </w:r>
          </w:p>
        </w:tc>
        <w:tc>
          <w:tcPr>
            <w:tcW w:w="303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031E3F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031E3F">
              <w:rPr>
                <w:lang w:val="en-US"/>
              </w:rPr>
              <w:t>Gigabit Ethernet</w:t>
            </w:r>
          </w:p>
        </w:tc>
        <w:tc>
          <w:tcPr>
            <w:tcW w:w="4986" w:type="dxa"/>
          </w:tcPr>
          <w:p w:rsidR="00F15871" w:rsidRPr="002526E9" w:rsidRDefault="00F15871" w:rsidP="00CD0A52">
            <w:pPr>
              <w:pStyle w:val="a1"/>
              <w:ind w:firstLine="0"/>
            </w:pPr>
            <w:r w:rsidRPr="002526E9">
              <w:t xml:space="preserve">Физический интерфейс 1 </w:t>
            </w:r>
            <w:r w:rsidR="00FD3BDF">
              <w:t>Г</w:t>
            </w:r>
            <w:r w:rsidRPr="002526E9">
              <w:t xml:space="preserve">бит/с согласно спецификациям семейства </w:t>
            </w:r>
            <w:r>
              <w:rPr>
                <w:lang w:val="en-US"/>
              </w:rPr>
              <w:t>IEEE</w:t>
            </w:r>
            <w:r w:rsidRPr="002526E9">
              <w:t xml:space="preserve"> 802.3</w:t>
            </w:r>
            <w:r>
              <w:t>;</w:t>
            </w:r>
          </w:p>
        </w:tc>
      </w:tr>
      <w:tr w:rsidR="00F15871" w:rsidRPr="00F64873" w:rsidTr="00D5309A">
        <w:trPr>
          <w:trHeight w:val="146"/>
        </w:trPr>
        <w:tc>
          <w:tcPr>
            <w:tcW w:w="1502" w:type="dxa"/>
          </w:tcPr>
          <w:p w:rsidR="00F15871" w:rsidRPr="006D3886" w:rsidRDefault="00F15871" w:rsidP="00CD0A52">
            <w:r w:rsidRPr="006D3886">
              <w:t>GPON</w:t>
            </w:r>
          </w:p>
        </w:tc>
        <w:tc>
          <w:tcPr>
            <w:tcW w:w="303" w:type="dxa"/>
          </w:tcPr>
          <w:p w:rsidR="00F15871" w:rsidRDefault="00F15871" w:rsidP="00CD0A52">
            <w:r w:rsidRPr="00DD0381"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6D3886" w:rsidRDefault="00F15871" w:rsidP="00CD0A52">
            <w:proofErr w:type="spellStart"/>
            <w:r w:rsidRPr="006D3886">
              <w:t>Gigabit</w:t>
            </w:r>
            <w:proofErr w:type="spellEnd"/>
            <w:r w:rsidRPr="006D3886">
              <w:t xml:space="preserve"> </w:t>
            </w:r>
            <w:proofErr w:type="spellStart"/>
            <w:r w:rsidRPr="006D3886">
              <w:t>Passive</w:t>
            </w:r>
            <w:proofErr w:type="spellEnd"/>
            <w:r w:rsidRPr="006D3886">
              <w:t xml:space="preserve"> </w:t>
            </w:r>
            <w:proofErr w:type="spellStart"/>
            <w:r w:rsidRPr="006D3886">
              <w:t>Optical</w:t>
            </w:r>
            <w:proofErr w:type="spellEnd"/>
            <w:r w:rsidRPr="006D3886">
              <w:t xml:space="preserve"> </w:t>
            </w:r>
            <w:proofErr w:type="spellStart"/>
            <w:r w:rsidRPr="006D3886">
              <w:t>Network</w:t>
            </w:r>
            <w:proofErr w:type="spellEnd"/>
            <w:r w:rsidRPr="006D3886">
              <w:t xml:space="preserve"> </w:t>
            </w:r>
          </w:p>
        </w:tc>
        <w:tc>
          <w:tcPr>
            <w:tcW w:w="4986" w:type="dxa"/>
          </w:tcPr>
          <w:p w:rsidR="00F15871" w:rsidRPr="0042317F" w:rsidRDefault="00F15871" w:rsidP="00CD0A52">
            <w:pPr>
              <w:pStyle w:val="a1"/>
              <w:ind w:firstLine="0"/>
            </w:pPr>
            <w:proofErr w:type="spellStart"/>
            <w:r w:rsidRPr="00736CC5">
              <w:rPr>
                <w:lang w:val="en-US"/>
              </w:rPr>
              <w:t>Гигабитная</w:t>
            </w:r>
            <w:proofErr w:type="spellEnd"/>
            <w:r w:rsidRPr="00736CC5">
              <w:rPr>
                <w:lang w:val="en-US"/>
              </w:rPr>
              <w:t xml:space="preserve"> </w:t>
            </w:r>
            <w:proofErr w:type="spellStart"/>
            <w:r w:rsidRPr="00736CC5">
              <w:rPr>
                <w:lang w:val="en-US"/>
              </w:rPr>
              <w:t>пассивная</w:t>
            </w:r>
            <w:proofErr w:type="spellEnd"/>
            <w:r w:rsidRPr="00736CC5">
              <w:rPr>
                <w:lang w:val="en-US"/>
              </w:rPr>
              <w:t xml:space="preserve"> </w:t>
            </w:r>
            <w:proofErr w:type="spellStart"/>
            <w:r w:rsidRPr="00736CC5">
              <w:rPr>
                <w:lang w:val="en-US"/>
              </w:rPr>
              <w:t>оптическая</w:t>
            </w:r>
            <w:proofErr w:type="spellEnd"/>
            <w:r w:rsidRPr="00736CC5">
              <w:rPr>
                <w:lang w:val="en-US"/>
              </w:rPr>
              <w:t xml:space="preserve"> </w:t>
            </w:r>
            <w:proofErr w:type="spellStart"/>
            <w:r w:rsidRPr="00736CC5">
              <w:rPr>
                <w:lang w:val="en-US"/>
              </w:rPr>
              <w:t>сеть</w:t>
            </w:r>
            <w:proofErr w:type="spellEnd"/>
            <w:r>
              <w:t>;</w:t>
            </w:r>
          </w:p>
        </w:tc>
      </w:tr>
      <w:tr w:rsidR="00F15871" w:rsidRPr="00E94899" w:rsidTr="00D5309A">
        <w:trPr>
          <w:trHeight w:val="146"/>
        </w:trPr>
        <w:tc>
          <w:tcPr>
            <w:tcW w:w="1502" w:type="dxa"/>
          </w:tcPr>
          <w:p w:rsidR="00F15871" w:rsidRPr="00E94899" w:rsidRDefault="00F15871" w:rsidP="00CD0A52">
            <w:pPr>
              <w:rPr>
                <w:lang w:val="en-US"/>
              </w:rPr>
            </w:pPr>
            <w:r>
              <w:rPr>
                <w:lang w:val="en-US"/>
              </w:rPr>
              <w:t>HTTP</w:t>
            </w:r>
          </w:p>
        </w:tc>
        <w:tc>
          <w:tcPr>
            <w:tcW w:w="303" w:type="dxa"/>
          </w:tcPr>
          <w:p w:rsidR="00F15871" w:rsidRPr="00DD0381" w:rsidRDefault="00F15871" w:rsidP="00CD0A5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E94899" w:rsidRDefault="00F15871" w:rsidP="00CD0A52">
            <w:pPr>
              <w:rPr>
                <w:lang w:val="en-US"/>
              </w:rPr>
            </w:pPr>
            <w:proofErr w:type="spellStart"/>
            <w:r w:rsidRPr="00E94899">
              <w:rPr>
                <w:iCs/>
              </w:rPr>
              <w:t>HyperText</w:t>
            </w:r>
            <w:proofErr w:type="spellEnd"/>
            <w:r w:rsidRPr="00E94899">
              <w:rPr>
                <w:iCs/>
              </w:rPr>
              <w:t xml:space="preserve"> </w:t>
            </w:r>
            <w:proofErr w:type="spellStart"/>
            <w:r w:rsidRPr="00E94899">
              <w:rPr>
                <w:iCs/>
              </w:rPr>
              <w:t>Transfer</w:t>
            </w:r>
            <w:proofErr w:type="spellEnd"/>
            <w:r w:rsidRPr="00E94899">
              <w:rPr>
                <w:iCs/>
              </w:rPr>
              <w:t xml:space="preserve"> </w:t>
            </w:r>
            <w:proofErr w:type="spellStart"/>
            <w:r w:rsidRPr="00E94899">
              <w:rPr>
                <w:iCs/>
              </w:rPr>
              <w:t>Protocol</w:t>
            </w:r>
            <w:proofErr w:type="spellEnd"/>
          </w:p>
        </w:tc>
        <w:tc>
          <w:tcPr>
            <w:tcW w:w="4986" w:type="dxa"/>
          </w:tcPr>
          <w:p w:rsidR="00F15871" w:rsidRPr="00E94899" w:rsidRDefault="00F15871" w:rsidP="00CD0A52">
            <w:pPr>
              <w:pStyle w:val="a1"/>
              <w:ind w:firstLine="0"/>
            </w:pPr>
            <w:r w:rsidRPr="00E94899">
              <w:t xml:space="preserve">«протокол передачи </w:t>
            </w:r>
            <w:hyperlink r:id="rId16" w:tooltip="Гипертекст" w:history="1">
              <w:r w:rsidRPr="00E94899">
                <w:t>гипертекста</w:t>
              </w:r>
            </w:hyperlink>
            <w:r w:rsidR="00FD3BDF">
              <w:t>»</w:t>
            </w:r>
            <w:r w:rsidRPr="00E94899">
              <w:rPr>
                <w:lang w:val="en-US"/>
              </w:rPr>
              <w:t> </w:t>
            </w:r>
            <w:r w:rsidRPr="00E94899">
              <w:t xml:space="preserve">— </w:t>
            </w:r>
            <w:hyperlink r:id="rId17" w:tooltip="Сетевой протокол" w:history="1">
              <w:r w:rsidRPr="00E94899">
                <w:t>протокол</w:t>
              </w:r>
            </w:hyperlink>
            <w:r w:rsidRPr="00E94899">
              <w:t xml:space="preserve"> прикладного уровня передачи данных (изначально - в виде гипертекстовых документов);</w:t>
            </w:r>
          </w:p>
        </w:tc>
      </w:tr>
      <w:tr w:rsidR="00F15871" w:rsidRPr="00E94899" w:rsidTr="00D5309A">
        <w:trPr>
          <w:trHeight w:val="146"/>
        </w:trPr>
        <w:tc>
          <w:tcPr>
            <w:tcW w:w="1502" w:type="dxa"/>
          </w:tcPr>
          <w:p w:rsidR="00F15871" w:rsidRDefault="00F15871" w:rsidP="00CD0A52">
            <w:pPr>
              <w:rPr>
                <w:lang w:val="en-US"/>
              </w:rPr>
            </w:pPr>
            <w:r>
              <w:rPr>
                <w:lang w:val="en-US"/>
              </w:rPr>
              <w:t>HTTPS</w:t>
            </w:r>
          </w:p>
        </w:tc>
        <w:tc>
          <w:tcPr>
            <w:tcW w:w="303" w:type="dxa"/>
          </w:tcPr>
          <w:p w:rsidR="00F15871" w:rsidRDefault="00F15871" w:rsidP="00CD0A5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Default="00F15871" w:rsidP="00CD0A52">
            <w:proofErr w:type="spellStart"/>
            <w:r>
              <w:t>Hypertext</w:t>
            </w:r>
            <w:proofErr w:type="spellEnd"/>
            <w:r>
              <w:t xml:space="preserve"> </w:t>
            </w:r>
            <w:proofErr w:type="spellStart"/>
            <w:r>
              <w:t>Transfer</w:t>
            </w:r>
            <w:proofErr w:type="spellEnd"/>
            <w:r>
              <w:t xml:space="preserve"> </w:t>
            </w:r>
            <w:proofErr w:type="spellStart"/>
            <w:r>
              <w:t>Protocol</w:t>
            </w:r>
            <w:proofErr w:type="spellEnd"/>
            <w:r>
              <w:t xml:space="preserve"> </w:t>
            </w:r>
            <w:proofErr w:type="spellStart"/>
            <w:r>
              <w:t>Secure</w:t>
            </w:r>
            <w:proofErr w:type="spellEnd"/>
          </w:p>
        </w:tc>
        <w:tc>
          <w:tcPr>
            <w:tcW w:w="4986" w:type="dxa"/>
          </w:tcPr>
          <w:p w:rsidR="00F15871" w:rsidRPr="00E94899" w:rsidRDefault="00F15871" w:rsidP="00CD0A52">
            <w:pPr>
              <w:pStyle w:val="a1"/>
              <w:ind w:firstLine="0"/>
            </w:pPr>
            <w:r>
              <w:t xml:space="preserve">Расширение </w:t>
            </w:r>
            <w:hyperlink r:id="rId18" w:tooltip="Протокол передачи данных" w:history="1">
              <w:r w:rsidRPr="00E94899">
                <w:t>протокола</w:t>
              </w:r>
            </w:hyperlink>
            <w:r>
              <w:t xml:space="preserve"> </w:t>
            </w:r>
            <w:hyperlink r:id="rId19" w:tooltip="HTTP" w:history="1">
              <w:r w:rsidRPr="00E94899">
                <w:t>HTTP</w:t>
              </w:r>
            </w:hyperlink>
            <w:r>
              <w:t xml:space="preserve">, поддерживающее </w:t>
            </w:r>
            <w:hyperlink r:id="rId20" w:tooltip="Шифрование" w:history="1">
              <w:r w:rsidRPr="00E94899">
                <w:t>шифрование</w:t>
              </w:r>
            </w:hyperlink>
            <w:r>
              <w:t xml:space="preserve">. Данные, передаваемые по протоколу HTTPS, «упаковываются» в криптографический протокол </w:t>
            </w:r>
            <w:hyperlink r:id="rId21" w:tooltip="SSL" w:history="1">
              <w:r w:rsidRPr="00E94899">
                <w:t>SSL</w:t>
              </w:r>
            </w:hyperlink>
            <w:r>
              <w:t xml:space="preserve"> или </w:t>
            </w:r>
            <w:hyperlink r:id="rId22" w:tooltip="TLS" w:history="1">
              <w:r w:rsidRPr="00E94899">
                <w:t>TLS</w:t>
              </w:r>
            </w:hyperlink>
            <w:r>
              <w:t>, тем самым обеспечивается защита этих данных</w:t>
            </w:r>
            <w:r w:rsidRPr="00E94899">
              <w:t>;</w:t>
            </w:r>
          </w:p>
        </w:tc>
      </w:tr>
      <w:tr w:rsidR="00F15871" w:rsidRPr="002C465C" w:rsidTr="00D5309A">
        <w:trPr>
          <w:trHeight w:val="146"/>
        </w:trPr>
        <w:tc>
          <w:tcPr>
            <w:tcW w:w="1502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ID</w:t>
            </w:r>
          </w:p>
        </w:tc>
        <w:tc>
          <w:tcPr>
            <w:tcW w:w="303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2C465C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Identifier</w:t>
            </w:r>
          </w:p>
        </w:tc>
        <w:tc>
          <w:tcPr>
            <w:tcW w:w="4986" w:type="dxa"/>
          </w:tcPr>
          <w:p w:rsidR="00F15871" w:rsidRPr="0042317F" w:rsidRDefault="00F15871" w:rsidP="00CD0A52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Идентификатор</w:t>
            </w:r>
            <w:proofErr w:type="spellEnd"/>
            <w:r>
              <w:t>;</w:t>
            </w:r>
          </w:p>
        </w:tc>
      </w:tr>
      <w:tr w:rsidR="00F15871" w:rsidRPr="006B0D14" w:rsidTr="00D5309A">
        <w:trPr>
          <w:trHeight w:val="146"/>
        </w:trPr>
        <w:tc>
          <w:tcPr>
            <w:tcW w:w="1502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IEEE</w:t>
            </w:r>
          </w:p>
        </w:tc>
        <w:tc>
          <w:tcPr>
            <w:tcW w:w="303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6B0D14">
              <w:rPr>
                <w:bCs/>
                <w:lang w:val="en-US"/>
              </w:rPr>
              <w:t>Institute of Electrical and Electronics Engineers</w:t>
            </w:r>
          </w:p>
        </w:tc>
        <w:tc>
          <w:tcPr>
            <w:tcW w:w="4986" w:type="dxa"/>
          </w:tcPr>
          <w:p w:rsidR="00F15871" w:rsidRPr="006B0D14" w:rsidRDefault="00F15871" w:rsidP="00CD0A52">
            <w:pPr>
              <w:pStyle w:val="a1"/>
              <w:ind w:firstLine="0"/>
            </w:pPr>
            <w:r w:rsidRPr="006B33EB">
              <w:rPr>
                <w:bCs/>
              </w:rPr>
              <w:t>Институт инженеров по электротехнике и электронике</w:t>
            </w:r>
            <w:r w:rsidRPr="006B0D14">
              <w:rPr>
                <w:bCs/>
              </w:rPr>
              <w:t>;</w:t>
            </w:r>
          </w:p>
        </w:tc>
      </w:tr>
      <w:tr w:rsidR="00F15871" w:rsidRPr="002526E9" w:rsidTr="00D5309A">
        <w:trPr>
          <w:trHeight w:val="146"/>
        </w:trPr>
        <w:tc>
          <w:tcPr>
            <w:tcW w:w="1502" w:type="dxa"/>
          </w:tcPr>
          <w:p w:rsidR="00F15871" w:rsidRPr="00DD038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IGMP</w:t>
            </w:r>
          </w:p>
        </w:tc>
        <w:tc>
          <w:tcPr>
            <w:tcW w:w="303" w:type="dxa"/>
          </w:tcPr>
          <w:p w:rsidR="00F15871" w:rsidRPr="00DD038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DD0381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DD0381">
              <w:rPr>
                <w:lang w:val="en-US"/>
              </w:rPr>
              <w:t xml:space="preserve">Internet </w:t>
            </w:r>
            <w:r>
              <w:rPr>
                <w:lang w:val="en-US"/>
              </w:rPr>
              <w:t>g</w:t>
            </w:r>
            <w:r w:rsidRPr="00DD0381">
              <w:rPr>
                <w:lang w:val="en-US"/>
              </w:rPr>
              <w:t xml:space="preserve">roup </w:t>
            </w:r>
            <w:r>
              <w:rPr>
                <w:lang w:val="en-US"/>
              </w:rPr>
              <w:t>m</w:t>
            </w:r>
            <w:r w:rsidRPr="00DD0381">
              <w:rPr>
                <w:lang w:val="en-US"/>
              </w:rPr>
              <w:t xml:space="preserve">anagement </w:t>
            </w:r>
            <w:r>
              <w:rPr>
                <w:lang w:val="en-US"/>
              </w:rPr>
              <w:t>p</w:t>
            </w:r>
            <w:r w:rsidRPr="00DD0381">
              <w:rPr>
                <w:lang w:val="en-US"/>
              </w:rPr>
              <w:t xml:space="preserve">rotocol </w:t>
            </w:r>
          </w:p>
        </w:tc>
        <w:tc>
          <w:tcPr>
            <w:tcW w:w="4986" w:type="dxa"/>
          </w:tcPr>
          <w:p w:rsidR="00F15871" w:rsidRPr="002526E9" w:rsidRDefault="00F15871" w:rsidP="00CD0A52">
            <w:pPr>
              <w:pStyle w:val="a1"/>
              <w:ind w:firstLine="0"/>
            </w:pPr>
            <w:r w:rsidRPr="002526E9">
              <w:t>Протокол управления многоадресной (</w:t>
            </w:r>
            <w:r w:rsidRPr="00DD0381">
              <w:rPr>
                <w:lang w:val="en-US"/>
              </w:rPr>
              <w:t>multicast</w:t>
            </w:r>
            <w:r w:rsidRPr="002526E9">
              <w:t xml:space="preserve">) передачей данных в </w:t>
            </w:r>
            <w:r>
              <w:rPr>
                <w:lang w:val="en-US"/>
              </w:rPr>
              <w:t>IP</w:t>
            </w:r>
            <w:r w:rsidRPr="002526E9">
              <w:t xml:space="preserve"> сетях</w:t>
            </w:r>
            <w:r>
              <w:t>;</w:t>
            </w:r>
          </w:p>
        </w:tc>
      </w:tr>
      <w:tr w:rsidR="00F15871" w:rsidRPr="002526E9" w:rsidTr="00D5309A">
        <w:trPr>
          <w:trHeight w:val="146"/>
        </w:trPr>
        <w:tc>
          <w:tcPr>
            <w:tcW w:w="1502" w:type="dxa"/>
          </w:tcPr>
          <w:p w:rsidR="00F15871" w:rsidRPr="005A3733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IP</w:t>
            </w:r>
          </w:p>
        </w:tc>
        <w:tc>
          <w:tcPr>
            <w:tcW w:w="303" w:type="dxa"/>
          </w:tcPr>
          <w:p w:rsidR="00F15871" w:rsidRPr="00031E3F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Internet</w:t>
            </w:r>
            <w:r w:rsidRPr="00F64873">
              <w:rPr>
                <w:lang w:val="en-US"/>
              </w:rPr>
              <w:t xml:space="preserve"> </w:t>
            </w:r>
            <w:r>
              <w:rPr>
                <w:lang w:val="en-US"/>
              </w:rPr>
              <w:t>protocol</w:t>
            </w:r>
          </w:p>
        </w:tc>
        <w:tc>
          <w:tcPr>
            <w:tcW w:w="4986" w:type="dxa"/>
          </w:tcPr>
          <w:p w:rsidR="00F15871" w:rsidRPr="002526E9" w:rsidRDefault="00F15871" w:rsidP="00CD0A52">
            <w:pPr>
              <w:pStyle w:val="a1"/>
              <w:ind w:firstLine="0"/>
            </w:pPr>
            <w:r w:rsidRPr="002526E9">
              <w:t>Протокол передачи данных сетевого уровня</w:t>
            </w:r>
            <w:r>
              <w:t>;</w:t>
            </w:r>
          </w:p>
        </w:tc>
      </w:tr>
      <w:tr w:rsidR="00F15871" w:rsidRPr="00F64873" w:rsidTr="00D5309A">
        <w:trPr>
          <w:trHeight w:val="146"/>
        </w:trPr>
        <w:tc>
          <w:tcPr>
            <w:tcW w:w="1502" w:type="dxa"/>
          </w:tcPr>
          <w:p w:rsidR="00F15871" w:rsidRPr="00031E3F" w:rsidRDefault="00F15871" w:rsidP="00CD0A52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F64873">
              <w:rPr>
                <w:lang w:val="en-US"/>
              </w:rPr>
              <w:t>IPoE</w:t>
            </w:r>
            <w:proofErr w:type="spellEnd"/>
            <w:r w:rsidRPr="00F64873">
              <w:rPr>
                <w:lang w:val="en-US"/>
              </w:rPr>
              <w:t xml:space="preserve"> </w:t>
            </w:r>
          </w:p>
        </w:tc>
        <w:tc>
          <w:tcPr>
            <w:tcW w:w="303" w:type="dxa"/>
          </w:tcPr>
          <w:p w:rsidR="00F15871" w:rsidRPr="00031E3F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3D41F7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3D41F7">
              <w:rPr>
                <w:lang w:val="en-US"/>
              </w:rPr>
              <w:t xml:space="preserve">IP over Ethernet </w:t>
            </w:r>
          </w:p>
        </w:tc>
        <w:tc>
          <w:tcPr>
            <w:tcW w:w="4986" w:type="dxa"/>
          </w:tcPr>
          <w:p w:rsidR="00F15871" w:rsidRPr="0042317F" w:rsidRDefault="00F15871" w:rsidP="00FD3BDF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Передача</w:t>
            </w:r>
            <w:proofErr w:type="spellEnd"/>
            <w:r w:rsidRPr="003D41F7">
              <w:rPr>
                <w:lang w:val="en-US"/>
              </w:rPr>
              <w:t xml:space="preserve"> IP </w:t>
            </w:r>
            <w:r w:rsidR="00FD3BDF">
              <w:t>поверх</w:t>
            </w:r>
            <w:r w:rsidRPr="003D41F7">
              <w:rPr>
                <w:lang w:val="en-US"/>
              </w:rPr>
              <w:t xml:space="preserve"> Ethernet</w:t>
            </w:r>
            <w:r>
              <w:t>;</w:t>
            </w:r>
          </w:p>
        </w:tc>
      </w:tr>
      <w:tr w:rsidR="00F15871" w:rsidRPr="002526E9" w:rsidTr="00D5309A">
        <w:trPr>
          <w:trHeight w:val="146"/>
        </w:trPr>
        <w:tc>
          <w:tcPr>
            <w:tcW w:w="1502" w:type="dxa"/>
          </w:tcPr>
          <w:p w:rsidR="00F15871" w:rsidRPr="00031E3F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031E3F">
              <w:rPr>
                <w:lang w:val="en-US"/>
              </w:rPr>
              <w:t>IPTV</w:t>
            </w:r>
          </w:p>
        </w:tc>
        <w:tc>
          <w:tcPr>
            <w:tcW w:w="303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031E3F">
              <w:rPr>
                <w:lang w:val="en-US"/>
              </w:rPr>
              <w:t>IP</w:t>
            </w:r>
            <w:r w:rsidRPr="00F64873">
              <w:rPr>
                <w:lang w:val="en-US"/>
              </w:rPr>
              <w:t xml:space="preserve"> </w:t>
            </w:r>
            <w:r w:rsidRPr="00031E3F">
              <w:rPr>
                <w:lang w:val="en-US"/>
              </w:rPr>
              <w:t>Television</w:t>
            </w:r>
          </w:p>
        </w:tc>
        <w:tc>
          <w:tcPr>
            <w:tcW w:w="4986" w:type="dxa"/>
          </w:tcPr>
          <w:p w:rsidR="00F15871" w:rsidRPr="0042317F" w:rsidRDefault="00F15871" w:rsidP="00CD0A52">
            <w:pPr>
              <w:pStyle w:val="a1"/>
              <w:ind w:firstLine="0"/>
            </w:pPr>
            <w:r w:rsidRPr="002526E9">
              <w:t xml:space="preserve">Телевизионное вещание с использованием протокола </w:t>
            </w:r>
            <w:r w:rsidRPr="00031E3F">
              <w:rPr>
                <w:lang w:val="en-US"/>
              </w:rPr>
              <w:t>IP</w:t>
            </w:r>
            <w:r>
              <w:t>;</w:t>
            </w:r>
          </w:p>
        </w:tc>
      </w:tr>
      <w:tr w:rsidR="00F15871" w:rsidRPr="006B0D14" w:rsidTr="00D5309A">
        <w:trPr>
          <w:trHeight w:val="146"/>
        </w:trPr>
        <w:tc>
          <w:tcPr>
            <w:tcW w:w="1502" w:type="dxa"/>
          </w:tcPr>
          <w:p w:rsidR="00F15871" w:rsidRPr="00031E3F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ITU</w:t>
            </w:r>
          </w:p>
        </w:tc>
        <w:tc>
          <w:tcPr>
            <w:tcW w:w="303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031E3F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6B33EB">
              <w:rPr>
                <w:bCs/>
                <w:lang w:val="en-US"/>
              </w:rPr>
              <w:t>International Telecommunication Union</w:t>
            </w:r>
          </w:p>
        </w:tc>
        <w:tc>
          <w:tcPr>
            <w:tcW w:w="4986" w:type="dxa"/>
          </w:tcPr>
          <w:p w:rsidR="00F15871" w:rsidRPr="006B0D14" w:rsidRDefault="00691FF0" w:rsidP="00CD0A52">
            <w:pPr>
              <w:pStyle w:val="a1"/>
              <w:ind w:firstLine="0"/>
              <w:rPr>
                <w:lang w:val="en-US"/>
              </w:rPr>
            </w:pPr>
            <w:hyperlink r:id="rId23" w:tooltip="Международный союз электросвязи" w:history="1">
              <w:proofErr w:type="spellStart"/>
              <w:r w:rsidR="00F15871">
                <w:rPr>
                  <w:bCs/>
                  <w:lang w:val="en-US"/>
                </w:rPr>
                <w:t>Международн</w:t>
              </w:r>
              <w:r w:rsidR="00F15871" w:rsidRPr="006B33EB">
                <w:rPr>
                  <w:bCs/>
                  <w:lang w:val="en-US"/>
                </w:rPr>
                <w:t>ый</w:t>
              </w:r>
              <w:proofErr w:type="spellEnd"/>
              <w:r w:rsidR="00F15871" w:rsidRPr="006B33EB">
                <w:rPr>
                  <w:bCs/>
                  <w:lang w:val="en-US"/>
                </w:rPr>
                <w:t xml:space="preserve"> </w:t>
              </w:r>
              <w:proofErr w:type="spellStart"/>
              <w:r w:rsidR="00F15871">
                <w:rPr>
                  <w:bCs/>
                  <w:lang w:val="en-US"/>
                </w:rPr>
                <w:t>союз</w:t>
              </w:r>
              <w:proofErr w:type="spellEnd"/>
              <w:r w:rsidR="00F15871" w:rsidRPr="006B33EB">
                <w:rPr>
                  <w:bCs/>
                  <w:lang w:val="en-US"/>
                </w:rPr>
                <w:t xml:space="preserve"> </w:t>
              </w:r>
              <w:proofErr w:type="spellStart"/>
              <w:r w:rsidR="00F15871" w:rsidRPr="006B33EB">
                <w:rPr>
                  <w:bCs/>
                  <w:lang w:val="en-US"/>
                </w:rPr>
                <w:t>электросвязи</w:t>
              </w:r>
              <w:proofErr w:type="spellEnd"/>
            </w:hyperlink>
            <w:r w:rsidR="00F15871">
              <w:rPr>
                <w:bCs/>
                <w:lang w:val="en-US"/>
              </w:rPr>
              <w:t>;</w:t>
            </w:r>
          </w:p>
        </w:tc>
      </w:tr>
      <w:tr w:rsidR="00F15871" w:rsidRPr="006B0D14" w:rsidTr="00D5309A">
        <w:trPr>
          <w:trHeight w:val="146"/>
        </w:trPr>
        <w:tc>
          <w:tcPr>
            <w:tcW w:w="1502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LAN</w:t>
            </w:r>
          </w:p>
        </w:tc>
        <w:tc>
          <w:tcPr>
            <w:tcW w:w="303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031E3F" w:rsidRDefault="00F15871" w:rsidP="00E94899">
            <w:pPr>
              <w:pStyle w:val="a1"/>
              <w:ind w:firstLine="0"/>
              <w:rPr>
                <w:lang w:val="en-US"/>
              </w:rPr>
            </w:pPr>
            <w:r w:rsidRPr="00B40709">
              <w:rPr>
                <w:lang w:val="en-US"/>
              </w:rPr>
              <w:t>Local Area Network</w:t>
            </w:r>
          </w:p>
        </w:tc>
        <w:tc>
          <w:tcPr>
            <w:tcW w:w="4986" w:type="dxa"/>
          </w:tcPr>
          <w:p w:rsidR="00F15871" w:rsidRPr="001B1D63" w:rsidRDefault="00F15871" w:rsidP="00E94899">
            <w:pPr>
              <w:pStyle w:val="a1"/>
              <w:ind w:firstLine="0"/>
              <w:rPr>
                <w:lang w:val="en-US"/>
              </w:rPr>
            </w:pPr>
            <w:r>
              <w:t>Локальная вычисли</w:t>
            </w:r>
            <w:r w:rsidRPr="00B40709">
              <w:t>тельная сеть</w:t>
            </w:r>
            <w:r>
              <w:rPr>
                <w:lang w:val="en-US"/>
              </w:rPr>
              <w:t>;</w:t>
            </w:r>
          </w:p>
        </w:tc>
      </w:tr>
      <w:tr w:rsidR="00F15871" w:rsidRPr="00F64873" w:rsidTr="00D5309A">
        <w:trPr>
          <w:trHeight w:val="146"/>
        </w:trPr>
        <w:tc>
          <w:tcPr>
            <w:tcW w:w="1502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>MAC</w:t>
            </w:r>
          </w:p>
        </w:tc>
        <w:tc>
          <w:tcPr>
            <w:tcW w:w="303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DD0381"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 xml:space="preserve">Media Access Control </w:t>
            </w:r>
          </w:p>
        </w:tc>
        <w:tc>
          <w:tcPr>
            <w:tcW w:w="4986" w:type="dxa"/>
          </w:tcPr>
          <w:p w:rsidR="00F15871" w:rsidRPr="0042317F" w:rsidRDefault="00F15871" w:rsidP="00CD0A52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Контроль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доступа</w:t>
            </w:r>
            <w:proofErr w:type="spellEnd"/>
            <w:r w:rsidRPr="00F64873">
              <w:rPr>
                <w:lang w:val="en-US"/>
              </w:rPr>
              <w:t xml:space="preserve"> к </w:t>
            </w:r>
            <w:proofErr w:type="spellStart"/>
            <w:r w:rsidRPr="00F64873">
              <w:rPr>
                <w:lang w:val="en-US"/>
              </w:rPr>
              <w:t>среде</w:t>
            </w:r>
            <w:proofErr w:type="spellEnd"/>
            <w:r>
              <w:t>;</w:t>
            </w:r>
          </w:p>
        </w:tc>
      </w:tr>
      <w:tr w:rsidR="00F15871" w:rsidRPr="00F15871" w:rsidTr="00D5309A">
        <w:trPr>
          <w:trHeight w:val="146"/>
        </w:trPr>
        <w:tc>
          <w:tcPr>
            <w:tcW w:w="1502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lastRenderedPageBreak/>
              <w:t>MDI</w:t>
            </w:r>
          </w:p>
        </w:tc>
        <w:tc>
          <w:tcPr>
            <w:tcW w:w="303" w:type="dxa"/>
          </w:tcPr>
          <w:p w:rsidR="00F15871" w:rsidRPr="00DD038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15871">
              <w:rPr>
                <w:lang w:val="en-US"/>
              </w:rPr>
              <w:t>Medium Dependent Interface</w:t>
            </w:r>
          </w:p>
        </w:tc>
        <w:tc>
          <w:tcPr>
            <w:tcW w:w="4986" w:type="dxa"/>
          </w:tcPr>
          <w:p w:rsidR="00F15871" w:rsidRPr="0051220B" w:rsidRDefault="00F15871" w:rsidP="00CD0A52">
            <w:pPr>
              <w:pStyle w:val="a1"/>
              <w:ind w:firstLine="0"/>
            </w:pPr>
            <w:proofErr w:type="gramStart"/>
            <w:r w:rsidRPr="0051220B">
              <w:t>Интерфейс</w:t>
            </w:r>
            <w:proofErr w:type="gramEnd"/>
            <w:r w:rsidRPr="0051220B">
              <w:t xml:space="preserve"> зависящий от передающей среды</w:t>
            </w:r>
          </w:p>
        </w:tc>
      </w:tr>
      <w:tr w:rsidR="00F15871" w:rsidRPr="00F15871" w:rsidTr="00D5309A">
        <w:trPr>
          <w:trHeight w:val="146"/>
        </w:trPr>
        <w:tc>
          <w:tcPr>
            <w:tcW w:w="1502" w:type="dxa"/>
          </w:tcPr>
          <w:p w:rsidR="00F15871" w:rsidRPr="00F15871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15871">
              <w:rPr>
                <w:bCs/>
              </w:rPr>
              <w:t>MDIX</w:t>
            </w:r>
          </w:p>
        </w:tc>
        <w:tc>
          <w:tcPr>
            <w:tcW w:w="303" w:type="dxa"/>
          </w:tcPr>
          <w:p w:rsidR="00F15871" w:rsidRPr="00DD038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F15871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15871">
              <w:rPr>
                <w:lang w:val="en-US"/>
              </w:rPr>
              <w:t>Medium Dependent Interface with Crossover</w:t>
            </w:r>
          </w:p>
        </w:tc>
        <w:tc>
          <w:tcPr>
            <w:tcW w:w="4986" w:type="dxa"/>
          </w:tcPr>
          <w:p w:rsidR="00F15871" w:rsidRPr="0051220B" w:rsidRDefault="00F15871" w:rsidP="00CD0A52">
            <w:pPr>
              <w:pStyle w:val="a1"/>
              <w:ind w:firstLine="0"/>
            </w:pPr>
            <w:r w:rsidRPr="0051220B">
              <w:t>Интерфейс, зависящий от передающей среды с перекрестным соединением</w:t>
            </w:r>
          </w:p>
        </w:tc>
      </w:tr>
      <w:tr w:rsidR="00F15871" w:rsidRPr="00F64873" w:rsidTr="00D5309A">
        <w:trPr>
          <w:trHeight w:val="146"/>
        </w:trPr>
        <w:tc>
          <w:tcPr>
            <w:tcW w:w="1502" w:type="dxa"/>
          </w:tcPr>
          <w:p w:rsidR="00F15871" w:rsidRPr="00C4333A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C4333A">
              <w:rPr>
                <w:lang w:val="en-US"/>
              </w:rPr>
              <w:t xml:space="preserve">MSAN </w:t>
            </w:r>
          </w:p>
        </w:tc>
        <w:tc>
          <w:tcPr>
            <w:tcW w:w="303" w:type="dxa"/>
          </w:tcPr>
          <w:p w:rsidR="00F15871" w:rsidRPr="00F64873" w:rsidRDefault="00F15871" w:rsidP="00CD0A52">
            <w:pPr>
              <w:rPr>
                <w:sz w:val="26"/>
                <w:szCs w:val="26"/>
                <w:lang w:val="en-US"/>
              </w:rPr>
            </w:pPr>
            <w:r w:rsidRPr="00F64873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CA5F89" w:rsidRDefault="00F15871" w:rsidP="00CD0A52">
            <w:pPr>
              <w:rPr>
                <w:sz w:val="26"/>
                <w:szCs w:val="26"/>
              </w:rPr>
            </w:pPr>
            <w:proofErr w:type="spellStart"/>
            <w:r w:rsidRPr="00F64873">
              <w:rPr>
                <w:sz w:val="26"/>
                <w:szCs w:val="26"/>
                <w:lang w:val="en-US"/>
              </w:rPr>
              <w:t>MultiService</w:t>
            </w:r>
            <w:proofErr w:type="spellEnd"/>
            <w:r w:rsidRPr="00F64873">
              <w:rPr>
                <w:sz w:val="26"/>
                <w:szCs w:val="26"/>
                <w:lang w:val="en-US"/>
              </w:rPr>
              <w:t xml:space="preserve"> Access Node </w:t>
            </w:r>
          </w:p>
        </w:tc>
        <w:tc>
          <w:tcPr>
            <w:tcW w:w="4986" w:type="dxa"/>
          </w:tcPr>
          <w:p w:rsidR="00F15871" w:rsidRPr="0042317F" w:rsidRDefault="00F15871" w:rsidP="00CD0A52">
            <w:pPr>
              <w:pStyle w:val="a1"/>
              <w:ind w:firstLine="0"/>
            </w:pPr>
            <w:r>
              <w:t>М</w:t>
            </w:r>
            <w:proofErr w:type="spellStart"/>
            <w:r w:rsidRPr="00F64873">
              <w:rPr>
                <w:lang w:val="en-US"/>
              </w:rPr>
              <w:t>ультисервисн</w:t>
            </w:r>
            <w:r>
              <w:t>ый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узел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доступа</w:t>
            </w:r>
            <w:proofErr w:type="spellEnd"/>
            <w:r>
              <w:t>;</w:t>
            </w:r>
          </w:p>
        </w:tc>
      </w:tr>
      <w:tr w:rsidR="00F15871" w:rsidRPr="002526E9" w:rsidTr="00D5309A">
        <w:trPr>
          <w:trHeight w:val="146"/>
        </w:trPr>
        <w:tc>
          <w:tcPr>
            <w:tcW w:w="1502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MVR</w:t>
            </w:r>
          </w:p>
        </w:tc>
        <w:tc>
          <w:tcPr>
            <w:tcW w:w="303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2C465C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Multicast VLAN Registration</w:t>
            </w:r>
          </w:p>
        </w:tc>
        <w:tc>
          <w:tcPr>
            <w:tcW w:w="4986" w:type="dxa"/>
          </w:tcPr>
          <w:p w:rsidR="00F15871" w:rsidRPr="0042317F" w:rsidRDefault="00F15871" w:rsidP="00CD0A52">
            <w:pPr>
              <w:pStyle w:val="a1"/>
              <w:ind w:firstLine="0"/>
            </w:pPr>
            <w:r w:rsidRPr="002526E9">
              <w:t xml:space="preserve">Функция регистрации (включения) порта узла сети в </w:t>
            </w:r>
            <w:r>
              <w:rPr>
                <w:lang w:val="en-US"/>
              </w:rPr>
              <w:t>MC</w:t>
            </w:r>
            <w:r w:rsidRPr="002526E9">
              <w:t>-</w:t>
            </w:r>
            <w:r>
              <w:rPr>
                <w:lang w:val="en-US"/>
              </w:rPr>
              <w:t>VLAN</w:t>
            </w:r>
            <w:r>
              <w:t>;</w:t>
            </w:r>
          </w:p>
        </w:tc>
      </w:tr>
      <w:tr w:rsidR="00F15871" w:rsidRPr="002C465C" w:rsidTr="00D5309A">
        <w:trPr>
          <w:trHeight w:val="146"/>
        </w:trPr>
        <w:tc>
          <w:tcPr>
            <w:tcW w:w="1502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NAT</w:t>
            </w:r>
          </w:p>
        </w:tc>
        <w:tc>
          <w:tcPr>
            <w:tcW w:w="303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2C465C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Network address translation</w:t>
            </w:r>
          </w:p>
        </w:tc>
        <w:tc>
          <w:tcPr>
            <w:tcW w:w="4986" w:type="dxa"/>
          </w:tcPr>
          <w:p w:rsidR="00F15871" w:rsidRPr="0042317F" w:rsidRDefault="00F15871" w:rsidP="00CD0A52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Трансляция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сетевых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адресов</w:t>
            </w:r>
            <w:proofErr w:type="spellEnd"/>
            <w:r>
              <w:t>;</w:t>
            </w:r>
          </w:p>
        </w:tc>
      </w:tr>
      <w:tr w:rsidR="00F15871" w:rsidRPr="006B0D14" w:rsidTr="00D5309A">
        <w:trPr>
          <w:trHeight w:val="146"/>
        </w:trPr>
        <w:tc>
          <w:tcPr>
            <w:tcW w:w="1502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PAT</w:t>
            </w:r>
          </w:p>
        </w:tc>
        <w:tc>
          <w:tcPr>
            <w:tcW w:w="303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B40709" w:rsidRDefault="00F15871" w:rsidP="00E94899">
            <w:pPr>
              <w:pStyle w:val="a1"/>
              <w:ind w:firstLine="0"/>
              <w:rPr>
                <w:lang w:val="en-US"/>
              </w:rPr>
            </w:pPr>
            <w:r w:rsidRPr="00B40709">
              <w:rPr>
                <w:lang w:val="en-US"/>
              </w:rPr>
              <w:t>Port address translation</w:t>
            </w:r>
          </w:p>
        </w:tc>
        <w:tc>
          <w:tcPr>
            <w:tcW w:w="4986" w:type="dxa"/>
          </w:tcPr>
          <w:p w:rsidR="00F15871" w:rsidRPr="001B1D63" w:rsidRDefault="00F15871" w:rsidP="00E94899">
            <w:pPr>
              <w:pStyle w:val="a1"/>
              <w:ind w:firstLine="0"/>
            </w:pPr>
            <w:r>
              <w:t>Т</w:t>
            </w:r>
            <w:r w:rsidRPr="00B40709">
              <w:t>ехнология трансляции сетевого адреса в зависимости от TCP/UDP-порта получателя</w:t>
            </w:r>
            <w:r w:rsidRPr="001B1D63">
              <w:t>;</w:t>
            </w:r>
          </w:p>
        </w:tc>
      </w:tr>
      <w:tr w:rsidR="00F15871" w:rsidRPr="00F64873" w:rsidTr="00D5309A">
        <w:trPr>
          <w:trHeight w:val="146"/>
        </w:trPr>
        <w:tc>
          <w:tcPr>
            <w:tcW w:w="1502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PC</w:t>
            </w:r>
          </w:p>
        </w:tc>
        <w:tc>
          <w:tcPr>
            <w:tcW w:w="303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AC3E69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Personal computer</w:t>
            </w:r>
          </w:p>
        </w:tc>
        <w:tc>
          <w:tcPr>
            <w:tcW w:w="4986" w:type="dxa"/>
          </w:tcPr>
          <w:p w:rsidR="00F15871" w:rsidRPr="0042317F" w:rsidRDefault="00F15871" w:rsidP="00CD0A52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Персональный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компьютер</w:t>
            </w:r>
            <w:proofErr w:type="spellEnd"/>
            <w:r>
              <w:t>;</w:t>
            </w:r>
          </w:p>
        </w:tc>
      </w:tr>
      <w:tr w:rsidR="00F15871" w:rsidRPr="002526E9" w:rsidTr="00D5309A">
        <w:trPr>
          <w:trHeight w:val="146"/>
        </w:trPr>
        <w:tc>
          <w:tcPr>
            <w:tcW w:w="1502" w:type="dxa"/>
          </w:tcPr>
          <w:p w:rsidR="00F15871" w:rsidRPr="00031E3F" w:rsidRDefault="00F15871" w:rsidP="00CD0A52">
            <w:pPr>
              <w:pStyle w:val="a1"/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PPPoE</w:t>
            </w:r>
            <w:proofErr w:type="spellEnd"/>
          </w:p>
        </w:tc>
        <w:tc>
          <w:tcPr>
            <w:tcW w:w="303" w:type="dxa"/>
          </w:tcPr>
          <w:p w:rsidR="00F15871" w:rsidRPr="004104AD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4104AD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 xml:space="preserve">Point-to-Point Protocol over Ethernet </w:t>
            </w:r>
          </w:p>
        </w:tc>
        <w:tc>
          <w:tcPr>
            <w:tcW w:w="4986" w:type="dxa"/>
          </w:tcPr>
          <w:p w:rsidR="00F15871" w:rsidRPr="0042317F" w:rsidRDefault="00FD3BDF" w:rsidP="00FD3BDF">
            <w:pPr>
              <w:pStyle w:val="a1"/>
              <w:ind w:firstLine="0"/>
            </w:pPr>
            <w:r>
              <w:t>Протокол соединения точка-</w:t>
            </w:r>
            <w:r w:rsidR="00F15871" w:rsidRPr="002526E9">
              <w:t>точк</w:t>
            </w:r>
            <w:r>
              <w:t>а</w:t>
            </w:r>
            <w:r w:rsidR="00F15871" w:rsidRPr="002526E9">
              <w:t xml:space="preserve"> через сеть </w:t>
            </w:r>
            <w:r w:rsidR="00F15871">
              <w:rPr>
                <w:lang w:val="en-US"/>
              </w:rPr>
              <w:t>Ethernet</w:t>
            </w:r>
            <w:r w:rsidR="00F15871">
              <w:t>;</w:t>
            </w:r>
          </w:p>
        </w:tc>
      </w:tr>
      <w:tr w:rsidR="00F15871" w:rsidRPr="00736CC5" w:rsidTr="00D5309A">
        <w:trPr>
          <w:trHeight w:val="146"/>
        </w:trPr>
        <w:tc>
          <w:tcPr>
            <w:tcW w:w="1502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 xml:space="preserve">PVC </w:t>
            </w:r>
          </w:p>
        </w:tc>
        <w:tc>
          <w:tcPr>
            <w:tcW w:w="303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736CC5" w:rsidRDefault="00691FF0" w:rsidP="00CD0A52">
            <w:pPr>
              <w:pStyle w:val="a1"/>
              <w:ind w:firstLine="0"/>
              <w:rPr>
                <w:lang w:val="en-US"/>
              </w:rPr>
            </w:pPr>
            <w:hyperlink r:id="rId24" w:anchor="Permanent_and_switched_virtual_circuits_in_ATM.2C_frame_relay.2C_and_X.25" w:tooltip="en:Virtual circuit" w:history="1">
              <w:r w:rsidR="00F15871" w:rsidRPr="00F64873">
                <w:rPr>
                  <w:lang w:val="en-US"/>
                </w:rPr>
                <w:t>Permanent</w:t>
              </w:r>
              <w:r w:rsidR="00F15871" w:rsidRPr="00736CC5">
                <w:t xml:space="preserve"> </w:t>
              </w:r>
              <w:r w:rsidR="00F15871" w:rsidRPr="00F64873">
                <w:rPr>
                  <w:lang w:val="en-US"/>
                </w:rPr>
                <w:t>Virtual</w:t>
              </w:r>
              <w:r w:rsidR="00F15871" w:rsidRPr="00736CC5">
                <w:t xml:space="preserve"> </w:t>
              </w:r>
              <w:r w:rsidR="00F15871" w:rsidRPr="00F64873">
                <w:rPr>
                  <w:lang w:val="en-US"/>
                </w:rPr>
                <w:t>Circuit</w:t>
              </w:r>
            </w:hyperlink>
            <w:r w:rsidR="00F15871" w:rsidRPr="00736CC5">
              <w:t xml:space="preserve"> </w:t>
            </w:r>
          </w:p>
        </w:tc>
        <w:tc>
          <w:tcPr>
            <w:tcW w:w="4986" w:type="dxa"/>
          </w:tcPr>
          <w:p w:rsidR="00F15871" w:rsidRPr="00736CC5" w:rsidRDefault="00F15871" w:rsidP="00CD0A52">
            <w:pPr>
              <w:pStyle w:val="a1"/>
              <w:ind w:firstLine="0"/>
            </w:pPr>
            <w:r>
              <w:t>П</w:t>
            </w:r>
            <w:r w:rsidRPr="00736CC5">
              <w:t>остоянный виртуальный канал</w:t>
            </w:r>
            <w:r>
              <w:t>;</w:t>
            </w:r>
          </w:p>
        </w:tc>
      </w:tr>
      <w:tr w:rsidR="00F15871" w:rsidRPr="00736CC5" w:rsidTr="00D5309A">
        <w:trPr>
          <w:trHeight w:val="146"/>
        </w:trPr>
        <w:tc>
          <w:tcPr>
            <w:tcW w:w="1502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RFC</w:t>
            </w:r>
          </w:p>
        </w:tc>
        <w:tc>
          <w:tcPr>
            <w:tcW w:w="303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6B33EB">
              <w:rPr>
                <w:bCs/>
              </w:rPr>
              <w:t>Request</w:t>
            </w:r>
            <w:proofErr w:type="spellEnd"/>
            <w:r w:rsidRPr="006B33EB">
              <w:rPr>
                <w:bCs/>
              </w:rPr>
              <w:t xml:space="preserve"> </w:t>
            </w:r>
            <w:proofErr w:type="spellStart"/>
            <w:r w:rsidRPr="006B33EB">
              <w:rPr>
                <w:bCs/>
              </w:rPr>
              <w:t>for</w:t>
            </w:r>
            <w:proofErr w:type="spellEnd"/>
            <w:r w:rsidRPr="006B33EB">
              <w:rPr>
                <w:bCs/>
              </w:rPr>
              <w:t xml:space="preserve"> </w:t>
            </w:r>
            <w:proofErr w:type="spellStart"/>
            <w:r w:rsidRPr="006B33EB">
              <w:rPr>
                <w:bCs/>
              </w:rPr>
              <w:t>Comments</w:t>
            </w:r>
            <w:proofErr w:type="spellEnd"/>
          </w:p>
        </w:tc>
        <w:tc>
          <w:tcPr>
            <w:tcW w:w="4986" w:type="dxa"/>
          </w:tcPr>
          <w:p w:rsidR="00F15871" w:rsidRDefault="00F15871" w:rsidP="00CD0A52">
            <w:pPr>
              <w:pStyle w:val="a1"/>
              <w:ind w:firstLine="0"/>
            </w:pPr>
            <w:r>
              <w:rPr>
                <w:bCs/>
              </w:rPr>
              <w:t>«заявка на обсуждение»</w:t>
            </w:r>
            <w:r w:rsidRPr="006B33EB">
              <w:rPr>
                <w:bCs/>
              </w:rPr>
              <w:t xml:space="preserve"> - документ из серии пронумерованных информационных документов Интернета, содержащих технические спецификации и стандарты, широко применяемые во всемирной сети</w:t>
            </w:r>
          </w:p>
        </w:tc>
      </w:tr>
      <w:tr w:rsidR="00F15871" w:rsidRPr="00736CC5" w:rsidTr="00D5309A">
        <w:trPr>
          <w:trHeight w:val="146"/>
        </w:trPr>
        <w:tc>
          <w:tcPr>
            <w:tcW w:w="1502" w:type="dxa"/>
          </w:tcPr>
          <w:p w:rsidR="00F15871" w:rsidRPr="001B1D63" w:rsidRDefault="00F15871" w:rsidP="00E94899">
            <w:pPr>
              <w:pStyle w:val="a1"/>
              <w:ind w:firstLine="0"/>
            </w:pPr>
            <w:r>
              <w:rPr>
                <w:lang w:val="en-US"/>
              </w:rPr>
              <w:t>RJ</w:t>
            </w:r>
            <w:r>
              <w:t>-11</w:t>
            </w:r>
          </w:p>
        </w:tc>
        <w:tc>
          <w:tcPr>
            <w:tcW w:w="303" w:type="dxa"/>
          </w:tcPr>
          <w:p w:rsidR="00F15871" w:rsidRDefault="00F15871" w:rsidP="00E94899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1B1D63" w:rsidRDefault="00F15871" w:rsidP="00E94899">
            <w:pPr>
              <w:pStyle w:val="a1"/>
              <w:ind w:firstLine="0"/>
              <w:rPr>
                <w:lang w:val="en-US"/>
              </w:rPr>
            </w:pPr>
            <w:proofErr w:type="spellStart"/>
            <w:r>
              <w:t>Registered</w:t>
            </w:r>
            <w:proofErr w:type="spellEnd"/>
            <w:r>
              <w:t xml:space="preserve"> </w:t>
            </w:r>
            <w:proofErr w:type="spellStart"/>
            <w:r>
              <w:t>jack</w:t>
            </w:r>
            <w:proofErr w:type="spellEnd"/>
          </w:p>
        </w:tc>
        <w:tc>
          <w:tcPr>
            <w:tcW w:w="4986" w:type="dxa"/>
          </w:tcPr>
          <w:p w:rsidR="00F15871" w:rsidRPr="001B1D63" w:rsidRDefault="00F15871" w:rsidP="00E94899">
            <w:pPr>
              <w:pStyle w:val="a1"/>
              <w:ind w:firstLine="0"/>
            </w:pPr>
            <w:r>
              <w:t xml:space="preserve">Разъем </w:t>
            </w:r>
            <w:r>
              <w:rPr>
                <w:lang w:val="en-US"/>
              </w:rPr>
              <w:t>RJ</w:t>
            </w:r>
            <w:r w:rsidRPr="001B1D63">
              <w:t>-11</w:t>
            </w:r>
            <w:r w:rsidR="00FD3BDF">
              <w:t>,</w:t>
            </w:r>
            <w:r w:rsidRPr="001B1D63">
              <w:t xml:space="preserve"> </w:t>
            </w:r>
            <w:r>
              <w:t>как правило</w:t>
            </w:r>
            <w:r w:rsidR="00FD3BDF">
              <w:t>,</w:t>
            </w:r>
            <w:r>
              <w:t xml:space="preserve"> используются для соединения телефонных аппаратов с телефонными трубками</w:t>
            </w:r>
            <w:r w:rsidRPr="001B1D63">
              <w:t>;</w:t>
            </w:r>
          </w:p>
        </w:tc>
      </w:tr>
      <w:tr w:rsidR="00F15871" w:rsidRPr="00736CC5" w:rsidTr="00D5309A">
        <w:trPr>
          <w:trHeight w:val="146"/>
        </w:trPr>
        <w:tc>
          <w:tcPr>
            <w:tcW w:w="1502" w:type="dxa"/>
          </w:tcPr>
          <w:p w:rsidR="00F15871" w:rsidRPr="001B1D63" w:rsidRDefault="00F15871" w:rsidP="00E94899">
            <w:pPr>
              <w:pStyle w:val="a1"/>
              <w:ind w:firstLine="0"/>
            </w:pPr>
            <w:r>
              <w:rPr>
                <w:lang w:val="en-US"/>
              </w:rPr>
              <w:t>RJ</w:t>
            </w:r>
            <w:r>
              <w:t>-45</w:t>
            </w:r>
          </w:p>
        </w:tc>
        <w:tc>
          <w:tcPr>
            <w:tcW w:w="303" w:type="dxa"/>
          </w:tcPr>
          <w:p w:rsidR="00F15871" w:rsidRDefault="00F15871" w:rsidP="00E94899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1B1D63" w:rsidRDefault="00F15871" w:rsidP="00E94899">
            <w:pPr>
              <w:pStyle w:val="a1"/>
              <w:ind w:firstLine="0"/>
              <w:rPr>
                <w:lang w:val="en-US"/>
              </w:rPr>
            </w:pPr>
            <w:proofErr w:type="spellStart"/>
            <w:r>
              <w:t>Registered</w:t>
            </w:r>
            <w:proofErr w:type="spellEnd"/>
            <w:r>
              <w:t xml:space="preserve"> </w:t>
            </w:r>
            <w:proofErr w:type="spellStart"/>
            <w:r>
              <w:t>jack</w:t>
            </w:r>
            <w:proofErr w:type="spellEnd"/>
          </w:p>
        </w:tc>
        <w:tc>
          <w:tcPr>
            <w:tcW w:w="4986" w:type="dxa"/>
          </w:tcPr>
          <w:p w:rsidR="00F15871" w:rsidRPr="001B1D63" w:rsidRDefault="00F15871" w:rsidP="00E94899">
            <w:pPr>
              <w:pStyle w:val="a1"/>
              <w:ind w:firstLine="0"/>
            </w:pPr>
            <w:r>
              <w:t xml:space="preserve">Разъем </w:t>
            </w:r>
            <w:r>
              <w:rPr>
                <w:lang w:val="en-US"/>
              </w:rPr>
              <w:t>RJ</w:t>
            </w:r>
            <w:r>
              <w:t>-45</w:t>
            </w:r>
            <w:r w:rsidR="00FD3BDF">
              <w:t>,</w:t>
            </w:r>
            <w:r w:rsidRPr="001B1D63">
              <w:t xml:space="preserve"> </w:t>
            </w:r>
            <w:r>
              <w:t>как правило</w:t>
            </w:r>
            <w:r w:rsidR="00FD3BDF">
              <w:t>,</w:t>
            </w:r>
            <w:r>
              <w:t xml:space="preserve"> используются для соединения различных сетевых </w:t>
            </w:r>
            <w:r>
              <w:rPr>
                <w:lang w:val="en-US"/>
              </w:rPr>
              <w:t>IP</w:t>
            </w:r>
            <w:r w:rsidRPr="001B1D63">
              <w:t xml:space="preserve"> </w:t>
            </w:r>
            <w:r>
              <w:t>устройств в компьютерных сетях</w:t>
            </w:r>
            <w:r w:rsidRPr="001B1D63">
              <w:t>;</w:t>
            </w:r>
          </w:p>
        </w:tc>
      </w:tr>
      <w:tr w:rsidR="00F15871" w:rsidRPr="00F64873" w:rsidTr="00D5309A">
        <w:trPr>
          <w:trHeight w:val="146"/>
        </w:trPr>
        <w:tc>
          <w:tcPr>
            <w:tcW w:w="1502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>RTP</w:t>
            </w:r>
          </w:p>
        </w:tc>
        <w:tc>
          <w:tcPr>
            <w:tcW w:w="303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DD0381"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 xml:space="preserve">Real-time Transport Protocol </w:t>
            </w:r>
          </w:p>
        </w:tc>
        <w:tc>
          <w:tcPr>
            <w:tcW w:w="4986" w:type="dxa"/>
          </w:tcPr>
          <w:p w:rsidR="00F15871" w:rsidRPr="0042317F" w:rsidRDefault="00F15871" w:rsidP="00CD0A52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Протокол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передачи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реального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времени</w:t>
            </w:r>
            <w:proofErr w:type="spellEnd"/>
            <w:r>
              <w:t>;</w:t>
            </w:r>
          </w:p>
        </w:tc>
      </w:tr>
      <w:tr w:rsidR="00F15871" w:rsidRPr="00E94899" w:rsidTr="00D5309A">
        <w:trPr>
          <w:trHeight w:val="146"/>
        </w:trPr>
        <w:tc>
          <w:tcPr>
            <w:tcW w:w="1502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RTSP</w:t>
            </w:r>
          </w:p>
        </w:tc>
        <w:tc>
          <w:tcPr>
            <w:tcW w:w="303" w:type="dxa"/>
          </w:tcPr>
          <w:p w:rsidR="00F15871" w:rsidRPr="00DD038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E94899" w:rsidRDefault="00F15871" w:rsidP="00CD0A52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E94899">
              <w:rPr>
                <w:bCs/>
              </w:rPr>
              <w:t>Real</w:t>
            </w:r>
            <w:proofErr w:type="spellEnd"/>
            <w:r w:rsidRPr="00E94899">
              <w:rPr>
                <w:bCs/>
              </w:rPr>
              <w:t xml:space="preserve"> </w:t>
            </w:r>
            <w:proofErr w:type="spellStart"/>
            <w:r w:rsidRPr="00E94899">
              <w:rPr>
                <w:bCs/>
              </w:rPr>
              <w:t>Time</w:t>
            </w:r>
            <w:proofErr w:type="spellEnd"/>
            <w:r w:rsidRPr="00E94899">
              <w:rPr>
                <w:bCs/>
              </w:rPr>
              <w:t xml:space="preserve"> </w:t>
            </w:r>
            <w:proofErr w:type="spellStart"/>
            <w:r w:rsidRPr="00E94899">
              <w:rPr>
                <w:bCs/>
              </w:rPr>
              <w:t>Streaming</w:t>
            </w:r>
            <w:proofErr w:type="spellEnd"/>
            <w:r w:rsidRPr="00E94899">
              <w:rPr>
                <w:bCs/>
              </w:rPr>
              <w:t xml:space="preserve"> </w:t>
            </w:r>
            <w:proofErr w:type="spellStart"/>
            <w:r w:rsidRPr="00E94899">
              <w:rPr>
                <w:bCs/>
              </w:rPr>
              <w:t>Protocol</w:t>
            </w:r>
            <w:proofErr w:type="spellEnd"/>
          </w:p>
        </w:tc>
        <w:tc>
          <w:tcPr>
            <w:tcW w:w="4986" w:type="dxa"/>
          </w:tcPr>
          <w:p w:rsidR="00F15871" w:rsidRPr="00E94899" w:rsidRDefault="00F15871" w:rsidP="00CD0A52">
            <w:pPr>
              <w:pStyle w:val="a1"/>
              <w:ind w:firstLine="0"/>
            </w:pPr>
            <w:r w:rsidRPr="00E94899">
              <w:rPr>
                <w:bCs/>
              </w:rPr>
              <w:t>Потоковый протокол реального времени</w:t>
            </w:r>
            <w:r>
              <w:t>, предназначенный</w:t>
            </w:r>
            <w:r w:rsidRPr="00E94899">
              <w:t xml:space="preserve"> для использования в системах, работающих с </w:t>
            </w:r>
            <w:hyperlink r:id="rId25" w:tooltip="Мультимедиа" w:history="1">
              <w:r w:rsidRPr="00E94899">
                <w:t>мультимедиа</w:t>
              </w:r>
            </w:hyperlink>
            <w:r>
              <w:t xml:space="preserve"> данными, и позволяющий</w:t>
            </w:r>
            <w:r w:rsidRPr="00E94899">
              <w:t xml:space="preserve"> клиенту удалённо управлять потоком данных с сервера;</w:t>
            </w:r>
          </w:p>
        </w:tc>
      </w:tr>
      <w:tr w:rsidR="00F15871" w:rsidRPr="00736CC5" w:rsidTr="00D5309A">
        <w:trPr>
          <w:trHeight w:val="146"/>
        </w:trPr>
        <w:tc>
          <w:tcPr>
            <w:tcW w:w="1502" w:type="dxa"/>
          </w:tcPr>
          <w:p w:rsidR="00F15871" w:rsidRPr="00C4333A" w:rsidRDefault="00F15871" w:rsidP="00CD0A52">
            <w:pPr>
              <w:pStyle w:val="a1"/>
              <w:ind w:firstLine="0"/>
              <w:jc w:val="both"/>
              <w:rPr>
                <w:lang w:val="en-US"/>
              </w:rPr>
            </w:pPr>
            <w:r w:rsidRPr="00C4333A">
              <w:rPr>
                <w:lang w:val="en-US"/>
              </w:rPr>
              <w:t>SLA</w:t>
            </w:r>
          </w:p>
        </w:tc>
        <w:tc>
          <w:tcPr>
            <w:tcW w:w="303" w:type="dxa"/>
          </w:tcPr>
          <w:p w:rsidR="00F15871" w:rsidRPr="00C4333A" w:rsidRDefault="00F15871" w:rsidP="00CD0A52">
            <w:pPr>
              <w:pStyle w:val="a1"/>
              <w:ind w:firstLine="0"/>
              <w:jc w:val="both"/>
              <w:rPr>
                <w:lang w:val="en-US"/>
              </w:rPr>
            </w:pPr>
            <w:r w:rsidRPr="00C4333A"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C4333A" w:rsidRDefault="00F15871" w:rsidP="00CD0A52">
            <w:pPr>
              <w:pStyle w:val="a1"/>
              <w:ind w:firstLine="0"/>
            </w:pPr>
            <w:r w:rsidRPr="00C4333A">
              <w:rPr>
                <w:lang w:val="en-US"/>
              </w:rPr>
              <w:t>Service</w:t>
            </w:r>
            <w:r w:rsidRPr="00C4333A">
              <w:t xml:space="preserve"> </w:t>
            </w:r>
            <w:r w:rsidRPr="00C4333A">
              <w:rPr>
                <w:lang w:val="en-US"/>
              </w:rPr>
              <w:t>Level</w:t>
            </w:r>
            <w:r w:rsidRPr="00C4333A">
              <w:t xml:space="preserve"> </w:t>
            </w:r>
            <w:r w:rsidRPr="00C4333A">
              <w:rPr>
                <w:lang w:val="en-US"/>
              </w:rPr>
              <w:t>Agreement</w:t>
            </w:r>
            <w:r w:rsidRPr="00C4333A">
              <w:t xml:space="preserve"> </w:t>
            </w:r>
          </w:p>
        </w:tc>
        <w:tc>
          <w:tcPr>
            <w:tcW w:w="4986" w:type="dxa"/>
          </w:tcPr>
          <w:p w:rsidR="00F15871" w:rsidRPr="00736CC5" w:rsidRDefault="00F15871" w:rsidP="00CD0A52">
            <w:pPr>
              <w:pStyle w:val="a1"/>
              <w:ind w:firstLine="0"/>
            </w:pPr>
            <w:r>
              <w:t>С</w:t>
            </w:r>
            <w:r w:rsidRPr="00C4333A">
              <w:t>оглашение о качестве обслуживания</w:t>
            </w:r>
            <w:r>
              <w:t>;</w:t>
            </w:r>
          </w:p>
        </w:tc>
      </w:tr>
      <w:tr w:rsidR="00F15871" w:rsidRPr="00F64873" w:rsidTr="00D5309A">
        <w:trPr>
          <w:trHeight w:val="146"/>
        </w:trPr>
        <w:tc>
          <w:tcPr>
            <w:tcW w:w="1502" w:type="dxa"/>
          </w:tcPr>
          <w:p w:rsidR="00F15871" w:rsidRPr="0091347D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SOHO</w:t>
            </w:r>
          </w:p>
        </w:tc>
        <w:tc>
          <w:tcPr>
            <w:tcW w:w="303" w:type="dxa"/>
          </w:tcPr>
          <w:p w:rsidR="00F15871" w:rsidRPr="00D26A03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>Small Office / Home Office</w:t>
            </w:r>
          </w:p>
        </w:tc>
        <w:tc>
          <w:tcPr>
            <w:tcW w:w="4986" w:type="dxa"/>
          </w:tcPr>
          <w:p w:rsidR="00F15871" w:rsidRPr="0042317F" w:rsidRDefault="00F15871" w:rsidP="00CD0A52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Малый</w:t>
            </w:r>
            <w:proofErr w:type="spellEnd"/>
            <w:r w:rsidRPr="00F64873">
              <w:rPr>
                <w:lang w:val="en-US"/>
              </w:rPr>
              <w:t>/</w:t>
            </w:r>
            <w:proofErr w:type="spellStart"/>
            <w:r w:rsidRPr="00F64873">
              <w:rPr>
                <w:lang w:val="en-US"/>
              </w:rPr>
              <w:t>домашний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офис</w:t>
            </w:r>
            <w:proofErr w:type="spellEnd"/>
            <w:r>
              <w:t>;</w:t>
            </w:r>
          </w:p>
        </w:tc>
      </w:tr>
      <w:tr w:rsidR="00F15871" w:rsidRPr="00F64873" w:rsidTr="00D5309A">
        <w:trPr>
          <w:trHeight w:val="146"/>
        </w:trPr>
        <w:tc>
          <w:tcPr>
            <w:tcW w:w="1502" w:type="dxa"/>
          </w:tcPr>
          <w:p w:rsidR="00F15871" w:rsidRPr="00C91224" w:rsidRDefault="00F15871" w:rsidP="00F15871">
            <w:pPr>
              <w:jc w:val="both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SSID</w:t>
            </w:r>
          </w:p>
        </w:tc>
        <w:tc>
          <w:tcPr>
            <w:tcW w:w="303" w:type="dxa"/>
          </w:tcPr>
          <w:p w:rsidR="00F15871" w:rsidRPr="00923942" w:rsidRDefault="00F15871" w:rsidP="00F1587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2914" w:type="dxa"/>
          </w:tcPr>
          <w:p w:rsidR="00F15871" w:rsidRPr="00C91224" w:rsidRDefault="00F15871" w:rsidP="00F15871">
            <w:pPr>
              <w:rPr>
                <w:color w:val="000000"/>
                <w:sz w:val="26"/>
                <w:szCs w:val="26"/>
                <w:lang w:val="en-US"/>
              </w:rPr>
            </w:pPr>
            <w:proofErr w:type="spellStart"/>
            <w:r>
              <w:t>Service</w:t>
            </w:r>
            <w:proofErr w:type="spellEnd"/>
            <w:r>
              <w:t xml:space="preserve"> </w:t>
            </w:r>
            <w:proofErr w:type="spellStart"/>
            <w:r>
              <w:t>Set</w:t>
            </w:r>
            <w:proofErr w:type="spellEnd"/>
            <w:r>
              <w:t xml:space="preserve"> </w:t>
            </w:r>
            <w:proofErr w:type="spellStart"/>
            <w:r>
              <w:t>Identifier</w:t>
            </w:r>
            <w:proofErr w:type="spellEnd"/>
          </w:p>
        </w:tc>
        <w:tc>
          <w:tcPr>
            <w:tcW w:w="4986" w:type="dxa"/>
          </w:tcPr>
          <w:p w:rsidR="00F15871" w:rsidRPr="00D552D5" w:rsidRDefault="00F15871" w:rsidP="00F15871">
            <w:pPr>
              <w:pStyle w:val="a1"/>
              <w:ind w:firstLine="0"/>
              <w:rPr>
                <w:color w:val="000000"/>
                <w:lang w:val="en-US"/>
              </w:rPr>
            </w:pPr>
            <w:r>
              <w:t>Идентификатор зоны обслуживания</w:t>
            </w:r>
            <w:r>
              <w:rPr>
                <w:lang w:val="en-US"/>
              </w:rPr>
              <w:t>;</w:t>
            </w:r>
          </w:p>
        </w:tc>
      </w:tr>
      <w:tr w:rsidR="00F15871" w:rsidRPr="002526E9" w:rsidTr="00D5309A">
        <w:trPr>
          <w:trHeight w:val="146"/>
        </w:trPr>
        <w:tc>
          <w:tcPr>
            <w:tcW w:w="1502" w:type="dxa"/>
          </w:tcPr>
          <w:p w:rsidR="00F15871" w:rsidRPr="00DD038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lastRenderedPageBreak/>
              <w:t>STB</w:t>
            </w:r>
          </w:p>
        </w:tc>
        <w:tc>
          <w:tcPr>
            <w:tcW w:w="303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Set</w:t>
            </w:r>
            <w:r w:rsidRPr="00F64873">
              <w:rPr>
                <w:lang w:val="en-US"/>
              </w:rPr>
              <w:t>-</w:t>
            </w:r>
            <w:r>
              <w:rPr>
                <w:lang w:val="en-US"/>
              </w:rPr>
              <w:t>top</w:t>
            </w:r>
            <w:r w:rsidRPr="00F64873">
              <w:rPr>
                <w:lang w:val="en-US"/>
              </w:rPr>
              <w:t>-</w:t>
            </w:r>
            <w:r>
              <w:rPr>
                <w:lang w:val="en-US"/>
              </w:rPr>
              <w:t>box</w:t>
            </w:r>
            <w:r w:rsidRPr="00F64873">
              <w:rPr>
                <w:lang w:val="en-US"/>
              </w:rPr>
              <w:t xml:space="preserve"> </w:t>
            </w:r>
          </w:p>
        </w:tc>
        <w:tc>
          <w:tcPr>
            <w:tcW w:w="4986" w:type="dxa"/>
          </w:tcPr>
          <w:p w:rsidR="00F15871" w:rsidRPr="0042317F" w:rsidRDefault="00F15871" w:rsidP="00CD0A52">
            <w:pPr>
              <w:pStyle w:val="a1"/>
              <w:ind w:firstLine="0"/>
            </w:pPr>
            <w:r w:rsidRPr="002526E9">
              <w:t xml:space="preserve">Приставка декодер для предоставления доступа к услуге телевизионного вещания с использованием протокола </w:t>
            </w:r>
            <w:r>
              <w:rPr>
                <w:lang w:val="en-US"/>
              </w:rPr>
              <w:t>IP</w:t>
            </w:r>
            <w:r>
              <w:t>;</w:t>
            </w:r>
          </w:p>
        </w:tc>
      </w:tr>
      <w:tr w:rsidR="00F15871" w:rsidRPr="00F64873" w:rsidTr="00D5309A">
        <w:trPr>
          <w:trHeight w:val="146"/>
        </w:trPr>
        <w:tc>
          <w:tcPr>
            <w:tcW w:w="1502" w:type="dxa"/>
          </w:tcPr>
          <w:p w:rsidR="00F15871" w:rsidRPr="00031E3F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031E3F">
              <w:rPr>
                <w:lang w:val="en-US"/>
              </w:rPr>
              <w:t>S-VLAN</w:t>
            </w:r>
          </w:p>
        </w:tc>
        <w:tc>
          <w:tcPr>
            <w:tcW w:w="303" w:type="dxa"/>
          </w:tcPr>
          <w:p w:rsidR="00F15871" w:rsidRPr="00DD0381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DD0381"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031E3F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031E3F">
              <w:rPr>
                <w:lang w:val="en-US"/>
              </w:rPr>
              <w:t>Service VLAN</w:t>
            </w:r>
          </w:p>
        </w:tc>
        <w:tc>
          <w:tcPr>
            <w:tcW w:w="4986" w:type="dxa"/>
          </w:tcPr>
          <w:p w:rsidR="00F15871" w:rsidRPr="00CA5F89" w:rsidRDefault="00F15871" w:rsidP="00CD0A52">
            <w:pPr>
              <w:pStyle w:val="a1"/>
              <w:ind w:firstLine="0"/>
            </w:pPr>
            <w:r w:rsidRPr="00031E3F">
              <w:rPr>
                <w:lang w:val="en-US"/>
              </w:rPr>
              <w:t>VLAN</w:t>
            </w:r>
            <w:r>
              <w:t xml:space="preserve"> на сервис;</w:t>
            </w:r>
          </w:p>
        </w:tc>
      </w:tr>
      <w:tr w:rsidR="00F15871" w:rsidRPr="00F64873" w:rsidTr="00D5309A">
        <w:trPr>
          <w:trHeight w:val="146"/>
        </w:trPr>
        <w:tc>
          <w:tcPr>
            <w:tcW w:w="1502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>TCP</w:t>
            </w:r>
          </w:p>
        </w:tc>
        <w:tc>
          <w:tcPr>
            <w:tcW w:w="303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DD0381"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 xml:space="preserve">Transmission Control Protocol </w:t>
            </w:r>
          </w:p>
        </w:tc>
        <w:tc>
          <w:tcPr>
            <w:tcW w:w="4986" w:type="dxa"/>
          </w:tcPr>
          <w:p w:rsidR="00F15871" w:rsidRPr="0042317F" w:rsidRDefault="00F15871" w:rsidP="00CD0A52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Протокол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управления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передачей</w:t>
            </w:r>
            <w:proofErr w:type="spellEnd"/>
            <w:r>
              <w:t>;</w:t>
            </w:r>
          </w:p>
        </w:tc>
      </w:tr>
      <w:tr w:rsidR="00F15871" w:rsidRPr="00F64873" w:rsidTr="00D5309A">
        <w:trPr>
          <w:trHeight w:val="146"/>
        </w:trPr>
        <w:tc>
          <w:tcPr>
            <w:tcW w:w="1502" w:type="dxa"/>
          </w:tcPr>
          <w:p w:rsidR="00F15871" w:rsidRPr="00235EAD" w:rsidRDefault="00F15871" w:rsidP="00CD0A52">
            <w:pPr>
              <w:pStyle w:val="a1"/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ToS</w:t>
            </w:r>
            <w:proofErr w:type="spellEnd"/>
          </w:p>
        </w:tc>
        <w:tc>
          <w:tcPr>
            <w:tcW w:w="303" w:type="dxa"/>
          </w:tcPr>
          <w:p w:rsidR="00F15871" w:rsidRPr="00DD038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CA5F89" w:rsidRDefault="00F15871" w:rsidP="00CD0A52">
            <w:pPr>
              <w:pStyle w:val="a1"/>
              <w:ind w:firstLine="0"/>
            </w:pPr>
            <w:r>
              <w:rPr>
                <w:lang w:val="en-US"/>
              </w:rPr>
              <w:t>Type</w:t>
            </w:r>
            <w:r w:rsidRPr="00F64873">
              <w:rPr>
                <w:lang w:val="en-US"/>
              </w:rPr>
              <w:t xml:space="preserve"> </w:t>
            </w:r>
            <w:r>
              <w:rPr>
                <w:lang w:val="en-US"/>
              </w:rPr>
              <w:t>of</w:t>
            </w:r>
            <w:r w:rsidRPr="00F64873">
              <w:rPr>
                <w:lang w:val="en-US"/>
              </w:rPr>
              <w:t xml:space="preserve"> </w:t>
            </w:r>
            <w:r>
              <w:rPr>
                <w:lang w:val="en-US"/>
              </w:rPr>
              <w:t>service</w:t>
            </w:r>
          </w:p>
        </w:tc>
        <w:tc>
          <w:tcPr>
            <w:tcW w:w="4986" w:type="dxa"/>
          </w:tcPr>
          <w:p w:rsidR="00F15871" w:rsidRPr="0042317F" w:rsidRDefault="00F15871" w:rsidP="00CD0A52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Тип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сервиса</w:t>
            </w:r>
            <w:proofErr w:type="spellEnd"/>
            <w:r w:rsidRPr="00F64873">
              <w:rPr>
                <w:lang w:val="en-US"/>
              </w:rPr>
              <w:t xml:space="preserve"> (</w:t>
            </w:r>
            <w:proofErr w:type="spellStart"/>
            <w:r w:rsidRPr="00F64873">
              <w:rPr>
                <w:lang w:val="en-US"/>
              </w:rPr>
              <w:t>сетевой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уровень</w:t>
            </w:r>
            <w:proofErr w:type="spellEnd"/>
            <w:r w:rsidRPr="00F64873">
              <w:rPr>
                <w:lang w:val="en-US"/>
              </w:rPr>
              <w:t>)</w:t>
            </w:r>
            <w:r>
              <w:t>;</w:t>
            </w:r>
          </w:p>
        </w:tc>
      </w:tr>
      <w:tr w:rsidR="00F15871" w:rsidRPr="00D25970" w:rsidTr="00D5309A">
        <w:trPr>
          <w:trHeight w:val="146"/>
        </w:trPr>
        <w:tc>
          <w:tcPr>
            <w:tcW w:w="1502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C4333A">
              <w:t>TR-069</w:t>
            </w:r>
          </w:p>
        </w:tc>
        <w:tc>
          <w:tcPr>
            <w:tcW w:w="303" w:type="dxa"/>
          </w:tcPr>
          <w:p w:rsidR="00F15871" w:rsidRPr="00D25970" w:rsidRDefault="00F15871" w:rsidP="00CD0A52">
            <w:pPr>
              <w:pStyle w:val="a1"/>
              <w:ind w:firstLine="0"/>
            </w:pPr>
            <w:r>
              <w:t>-</w:t>
            </w:r>
          </w:p>
        </w:tc>
        <w:tc>
          <w:tcPr>
            <w:tcW w:w="2914" w:type="dxa"/>
          </w:tcPr>
          <w:p w:rsidR="00F15871" w:rsidRPr="002526E9" w:rsidRDefault="00F15871" w:rsidP="00FD3BDF">
            <w:pPr>
              <w:pStyle w:val="a1"/>
              <w:ind w:firstLine="0"/>
              <w:rPr>
                <w:lang w:val="en-US"/>
              </w:rPr>
            </w:pPr>
            <w:r w:rsidRPr="00D25970">
              <w:rPr>
                <w:lang w:val="en-US"/>
              </w:rPr>
              <w:t xml:space="preserve">Technical Report </w:t>
            </w:r>
            <w:proofErr w:type="gramStart"/>
            <w:r w:rsidRPr="00D25970">
              <w:rPr>
                <w:lang w:val="en-US"/>
              </w:rPr>
              <w:t>069  -</w:t>
            </w:r>
            <w:proofErr w:type="gramEnd"/>
            <w:r w:rsidRPr="00D25970">
              <w:rPr>
                <w:lang w:val="en-US"/>
              </w:rPr>
              <w:t xml:space="preserve">CWMP (CPE WAN Management Protocol). </w:t>
            </w:r>
          </w:p>
        </w:tc>
        <w:tc>
          <w:tcPr>
            <w:tcW w:w="4986" w:type="dxa"/>
          </w:tcPr>
          <w:p w:rsidR="00F15871" w:rsidRPr="00D25970" w:rsidRDefault="00F15871" w:rsidP="00CD0A52">
            <w:pPr>
              <w:pStyle w:val="a1"/>
              <w:ind w:firstLine="0"/>
            </w:pPr>
            <w:r>
              <w:t xml:space="preserve">Техническая спецификация </w:t>
            </w:r>
            <w:proofErr w:type="spellStart"/>
            <w:r>
              <w:t>Broadband</w:t>
            </w:r>
            <w:proofErr w:type="spellEnd"/>
            <w:r>
              <w:t xml:space="preserve"> </w:t>
            </w:r>
            <w:proofErr w:type="spellStart"/>
            <w:r>
              <w:t>Forum</w:t>
            </w:r>
            <w:proofErr w:type="spellEnd"/>
            <w:r>
              <w:t xml:space="preserve">, описывающая протокол управления абонентским оборудованием через </w:t>
            </w:r>
            <w:r w:rsidR="00574491">
              <w:t xml:space="preserve">глобальную </w:t>
            </w:r>
            <w:r>
              <w:t>сеть;</w:t>
            </w:r>
          </w:p>
        </w:tc>
      </w:tr>
      <w:tr w:rsidR="00F15871" w:rsidRPr="00F64873" w:rsidTr="00D5309A">
        <w:trPr>
          <w:trHeight w:val="146"/>
        </w:trPr>
        <w:tc>
          <w:tcPr>
            <w:tcW w:w="1502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>UDP</w:t>
            </w:r>
          </w:p>
        </w:tc>
        <w:tc>
          <w:tcPr>
            <w:tcW w:w="303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DD0381"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 xml:space="preserve">User Datagram Protocol </w:t>
            </w:r>
          </w:p>
        </w:tc>
        <w:tc>
          <w:tcPr>
            <w:tcW w:w="4986" w:type="dxa"/>
          </w:tcPr>
          <w:p w:rsidR="00F15871" w:rsidRPr="0042317F" w:rsidRDefault="00F15871" w:rsidP="00CD0A52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Протокол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дейтаграмм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пользователя</w:t>
            </w:r>
            <w:proofErr w:type="spellEnd"/>
            <w:r>
              <w:t>;</w:t>
            </w:r>
          </w:p>
        </w:tc>
      </w:tr>
      <w:tr w:rsidR="00F15871" w:rsidRPr="00F64873" w:rsidTr="00D5309A">
        <w:trPr>
          <w:trHeight w:val="146"/>
        </w:trPr>
        <w:tc>
          <w:tcPr>
            <w:tcW w:w="1502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>UNI</w:t>
            </w:r>
          </w:p>
        </w:tc>
        <w:tc>
          <w:tcPr>
            <w:tcW w:w="303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DD0381"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 xml:space="preserve">User Network Interface </w:t>
            </w:r>
          </w:p>
        </w:tc>
        <w:tc>
          <w:tcPr>
            <w:tcW w:w="4986" w:type="dxa"/>
          </w:tcPr>
          <w:p w:rsidR="00F15871" w:rsidRPr="0042317F" w:rsidRDefault="00F15871" w:rsidP="00CD0A52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Сетевой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интерфейс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пользователя</w:t>
            </w:r>
            <w:proofErr w:type="spellEnd"/>
            <w:r>
              <w:t>;</w:t>
            </w:r>
          </w:p>
        </w:tc>
      </w:tr>
      <w:tr w:rsidR="00F15871" w:rsidRPr="00E94899" w:rsidTr="00D5309A">
        <w:trPr>
          <w:trHeight w:val="146"/>
        </w:trPr>
        <w:tc>
          <w:tcPr>
            <w:tcW w:w="1502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UPnP</w:t>
            </w:r>
          </w:p>
        </w:tc>
        <w:tc>
          <w:tcPr>
            <w:tcW w:w="303" w:type="dxa"/>
          </w:tcPr>
          <w:p w:rsidR="00F15871" w:rsidRPr="00DD038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E94899" w:rsidRDefault="00F15871" w:rsidP="00CD0A52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E94899">
              <w:rPr>
                <w:bCs/>
              </w:rPr>
              <w:t>Universal</w:t>
            </w:r>
            <w:proofErr w:type="spellEnd"/>
            <w:r w:rsidRPr="00E94899">
              <w:rPr>
                <w:bCs/>
              </w:rPr>
              <w:t xml:space="preserve"> </w:t>
            </w:r>
            <w:proofErr w:type="spellStart"/>
            <w:r w:rsidRPr="00E94899">
              <w:rPr>
                <w:bCs/>
              </w:rPr>
              <w:t>Plug</w:t>
            </w:r>
            <w:proofErr w:type="spellEnd"/>
            <w:r w:rsidRPr="00E94899">
              <w:rPr>
                <w:bCs/>
              </w:rPr>
              <w:t xml:space="preserve"> </w:t>
            </w:r>
            <w:proofErr w:type="spellStart"/>
            <w:r w:rsidRPr="00E94899">
              <w:rPr>
                <w:bCs/>
              </w:rPr>
              <w:t>and</w:t>
            </w:r>
            <w:proofErr w:type="spellEnd"/>
            <w:r w:rsidRPr="00E94899">
              <w:rPr>
                <w:bCs/>
              </w:rPr>
              <w:t xml:space="preserve"> </w:t>
            </w:r>
            <w:proofErr w:type="spellStart"/>
            <w:r w:rsidRPr="00E94899">
              <w:rPr>
                <w:bCs/>
              </w:rPr>
              <w:t>Play</w:t>
            </w:r>
            <w:proofErr w:type="spellEnd"/>
          </w:p>
        </w:tc>
        <w:tc>
          <w:tcPr>
            <w:tcW w:w="4986" w:type="dxa"/>
          </w:tcPr>
          <w:p w:rsidR="00F15871" w:rsidRPr="00E94899" w:rsidRDefault="00F15871" w:rsidP="00CD0A52">
            <w:pPr>
              <w:pStyle w:val="a1"/>
              <w:ind w:firstLine="0"/>
            </w:pPr>
            <w:r>
              <w:t xml:space="preserve">Набор сетевых протоколов, публикуемых форумом </w:t>
            </w:r>
            <w:proofErr w:type="spellStart"/>
            <w:r>
              <w:t>UPnP</w:t>
            </w:r>
            <w:proofErr w:type="spellEnd"/>
            <w:r>
              <w:t xml:space="preserve">. Цель </w:t>
            </w:r>
            <w:proofErr w:type="spellStart"/>
            <w:r>
              <w:t>UPnP</w:t>
            </w:r>
            <w:proofErr w:type="spellEnd"/>
            <w:r>
              <w:t xml:space="preserve"> — универсальная автоматическая настройка сетевых устройств как дома, так и в корпоративной среде</w:t>
            </w:r>
            <w:r w:rsidRPr="00E94899">
              <w:t>;</w:t>
            </w:r>
          </w:p>
        </w:tc>
      </w:tr>
      <w:tr w:rsidR="00F15871" w:rsidRPr="006B0D14" w:rsidTr="00D5309A">
        <w:trPr>
          <w:trHeight w:val="146"/>
        </w:trPr>
        <w:tc>
          <w:tcPr>
            <w:tcW w:w="1502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USB</w:t>
            </w:r>
          </w:p>
        </w:tc>
        <w:tc>
          <w:tcPr>
            <w:tcW w:w="303" w:type="dxa"/>
          </w:tcPr>
          <w:p w:rsidR="00F15871" w:rsidRDefault="00F15871" w:rsidP="00CD0A52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6B0D14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6B0D14">
              <w:rPr>
                <w:lang w:val="en-US"/>
              </w:rPr>
              <w:t>Universal Serial Bus</w:t>
            </w:r>
          </w:p>
        </w:tc>
        <w:tc>
          <w:tcPr>
            <w:tcW w:w="4986" w:type="dxa"/>
          </w:tcPr>
          <w:p w:rsidR="00F15871" w:rsidRPr="006B0D14" w:rsidRDefault="00F15871" w:rsidP="00574491">
            <w:pPr>
              <w:pStyle w:val="a1"/>
              <w:ind w:firstLine="0"/>
            </w:pPr>
            <w:r w:rsidRPr="006B0D14">
              <w:t>«универсальная последовательная шина»</w:t>
            </w:r>
            <w:r w:rsidR="00574491">
              <w:t>,</w:t>
            </w:r>
            <w:r w:rsidRPr="006B0D14">
              <w:t xml:space="preserve"> последовательный </w:t>
            </w:r>
            <w:hyperlink r:id="rId26" w:tooltip="Интерфейс" w:history="1">
              <w:r w:rsidRPr="006B0D14">
                <w:t>интерфейс</w:t>
              </w:r>
            </w:hyperlink>
            <w:r w:rsidRPr="006B0D14">
              <w:t xml:space="preserve"> передачи данных для среднескоростных и низкоскоростных периферийных устройств в </w:t>
            </w:r>
            <w:hyperlink r:id="rId27" w:tooltip="ЭВМ" w:history="1">
              <w:r w:rsidRPr="006B0D14">
                <w:t>вычислительной технике</w:t>
              </w:r>
            </w:hyperlink>
            <w:r w:rsidRPr="006B0D14">
              <w:t>;</w:t>
            </w:r>
          </w:p>
        </w:tc>
      </w:tr>
      <w:tr w:rsidR="00F15871" w:rsidRPr="00F64873" w:rsidTr="00D5309A">
        <w:trPr>
          <w:trHeight w:val="146"/>
        </w:trPr>
        <w:tc>
          <w:tcPr>
            <w:tcW w:w="1502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>VLAN</w:t>
            </w:r>
          </w:p>
        </w:tc>
        <w:tc>
          <w:tcPr>
            <w:tcW w:w="303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DD0381"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6D3886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6D3886">
              <w:rPr>
                <w:lang w:val="en-US"/>
              </w:rPr>
              <w:t xml:space="preserve">Virtual Local Access Network </w:t>
            </w:r>
          </w:p>
        </w:tc>
        <w:tc>
          <w:tcPr>
            <w:tcW w:w="4986" w:type="dxa"/>
          </w:tcPr>
          <w:p w:rsidR="00F15871" w:rsidRPr="0042317F" w:rsidRDefault="00F15871" w:rsidP="00CD0A52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Виртуальная</w:t>
            </w:r>
            <w:proofErr w:type="spellEnd"/>
            <w:r w:rsidRPr="006D3886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локальная</w:t>
            </w:r>
            <w:proofErr w:type="spellEnd"/>
            <w:r w:rsidRPr="006D3886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сеть</w:t>
            </w:r>
            <w:proofErr w:type="spellEnd"/>
            <w:r>
              <w:t>;</w:t>
            </w:r>
          </w:p>
        </w:tc>
      </w:tr>
      <w:tr w:rsidR="00F15871" w:rsidRPr="00F64873" w:rsidTr="00D5309A">
        <w:trPr>
          <w:trHeight w:val="305"/>
        </w:trPr>
        <w:tc>
          <w:tcPr>
            <w:tcW w:w="1502" w:type="dxa"/>
          </w:tcPr>
          <w:p w:rsidR="00F15871" w:rsidRPr="00031E3F" w:rsidRDefault="00F15871" w:rsidP="00CD0A52">
            <w:pPr>
              <w:pStyle w:val="a1"/>
              <w:ind w:firstLine="0"/>
              <w:rPr>
                <w:lang w:val="en-US"/>
              </w:rPr>
            </w:pPr>
            <w:proofErr w:type="spellStart"/>
            <w:r w:rsidRPr="00031E3F">
              <w:rPr>
                <w:lang w:val="en-US"/>
              </w:rPr>
              <w:t>VoD</w:t>
            </w:r>
            <w:proofErr w:type="spellEnd"/>
          </w:p>
        </w:tc>
        <w:tc>
          <w:tcPr>
            <w:tcW w:w="303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F64873"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F64873" w:rsidRDefault="00F15871" w:rsidP="00CD0A52">
            <w:pPr>
              <w:pStyle w:val="a1"/>
              <w:ind w:firstLine="0"/>
              <w:rPr>
                <w:lang w:val="en-US"/>
              </w:rPr>
            </w:pPr>
            <w:r w:rsidRPr="00031E3F">
              <w:rPr>
                <w:lang w:val="en-US"/>
              </w:rPr>
              <w:t>Video</w:t>
            </w:r>
            <w:r w:rsidRPr="00F64873">
              <w:rPr>
                <w:lang w:val="en-US"/>
              </w:rPr>
              <w:t xml:space="preserve"> </w:t>
            </w:r>
            <w:r w:rsidRPr="00031E3F">
              <w:rPr>
                <w:lang w:val="en-US"/>
              </w:rPr>
              <w:t>on</w:t>
            </w:r>
            <w:r w:rsidRPr="00F64873">
              <w:rPr>
                <w:lang w:val="en-US"/>
              </w:rPr>
              <w:t xml:space="preserve"> </w:t>
            </w:r>
            <w:r w:rsidRPr="00031E3F">
              <w:rPr>
                <w:lang w:val="en-US"/>
              </w:rPr>
              <w:t>Demand</w:t>
            </w:r>
          </w:p>
        </w:tc>
        <w:tc>
          <w:tcPr>
            <w:tcW w:w="4986" w:type="dxa"/>
          </w:tcPr>
          <w:p w:rsidR="00F15871" w:rsidRPr="0042317F" w:rsidRDefault="00F15871" w:rsidP="00CD0A52">
            <w:pPr>
              <w:pStyle w:val="a1"/>
              <w:ind w:firstLine="0"/>
            </w:pPr>
            <w:proofErr w:type="spellStart"/>
            <w:r w:rsidRPr="00F64873">
              <w:rPr>
                <w:lang w:val="en-US"/>
              </w:rPr>
              <w:t>Видео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по</w:t>
            </w:r>
            <w:proofErr w:type="spellEnd"/>
            <w:r w:rsidRPr="00F64873">
              <w:rPr>
                <w:lang w:val="en-US"/>
              </w:rPr>
              <w:t xml:space="preserve"> </w:t>
            </w:r>
            <w:proofErr w:type="spellStart"/>
            <w:r w:rsidRPr="00F64873">
              <w:rPr>
                <w:lang w:val="en-US"/>
              </w:rPr>
              <w:t>требованию</w:t>
            </w:r>
            <w:proofErr w:type="spellEnd"/>
            <w:r w:rsidRPr="00F64873">
              <w:rPr>
                <w:lang w:val="en-US"/>
              </w:rPr>
              <w:t xml:space="preserve"> (</w:t>
            </w:r>
            <w:proofErr w:type="spellStart"/>
            <w:r w:rsidRPr="00F64873">
              <w:rPr>
                <w:lang w:val="en-US"/>
              </w:rPr>
              <w:t>запросу</w:t>
            </w:r>
            <w:proofErr w:type="spellEnd"/>
            <w:r w:rsidRPr="00F64873">
              <w:rPr>
                <w:lang w:val="en-US"/>
              </w:rPr>
              <w:t>)</w:t>
            </w:r>
            <w:r>
              <w:t>;</w:t>
            </w:r>
          </w:p>
        </w:tc>
      </w:tr>
      <w:tr w:rsidR="00F15871" w:rsidRPr="002526E9" w:rsidTr="00D5309A">
        <w:trPr>
          <w:trHeight w:val="305"/>
        </w:trPr>
        <w:tc>
          <w:tcPr>
            <w:tcW w:w="1502" w:type="dxa"/>
          </w:tcPr>
          <w:p w:rsidR="00F15871" w:rsidRPr="00031E3F" w:rsidRDefault="00F15871" w:rsidP="00E94899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WAN</w:t>
            </w:r>
          </w:p>
        </w:tc>
        <w:tc>
          <w:tcPr>
            <w:tcW w:w="303" w:type="dxa"/>
          </w:tcPr>
          <w:p w:rsidR="00F15871" w:rsidRPr="00F64873" w:rsidRDefault="00F15871" w:rsidP="00E94899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031E3F" w:rsidRDefault="00F15871" w:rsidP="00E94899">
            <w:pPr>
              <w:rPr>
                <w:lang w:val="en-US"/>
              </w:rPr>
            </w:pPr>
            <w:proofErr w:type="spellStart"/>
            <w:r w:rsidRPr="00B40709">
              <w:rPr>
                <w:sz w:val="26"/>
                <w:szCs w:val="26"/>
              </w:rPr>
              <w:t>Wide</w:t>
            </w:r>
            <w:proofErr w:type="spellEnd"/>
            <w:r w:rsidRPr="00B40709">
              <w:rPr>
                <w:sz w:val="26"/>
                <w:szCs w:val="26"/>
              </w:rPr>
              <w:t xml:space="preserve"> </w:t>
            </w:r>
            <w:proofErr w:type="spellStart"/>
            <w:r w:rsidRPr="00B40709">
              <w:rPr>
                <w:sz w:val="26"/>
                <w:szCs w:val="26"/>
              </w:rPr>
              <w:t>Area</w:t>
            </w:r>
            <w:proofErr w:type="spellEnd"/>
            <w:r w:rsidRPr="00B40709">
              <w:rPr>
                <w:sz w:val="26"/>
                <w:szCs w:val="26"/>
              </w:rPr>
              <w:t xml:space="preserve"> </w:t>
            </w:r>
            <w:proofErr w:type="spellStart"/>
            <w:r w:rsidRPr="00B40709">
              <w:rPr>
                <w:sz w:val="26"/>
                <w:szCs w:val="26"/>
              </w:rPr>
              <w:t>Network</w:t>
            </w:r>
            <w:proofErr w:type="spellEnd"/>
          </w:p>
        </w:tc>
        <w:tc>
          <w:tcPr>
            <w:tcW w:w="4986" w:type="dxa"/>
          </w:tcPr>
          <w:p w:rsidR="00F15871" w:rsidRPr="00A5012E" w:rsidRDefault="00F15871" w:rsidP="00E94899">
            <w:pPr>
              <w:pStyle w:val="a1"/>
              <w:ind w:firstLine="0"/>
              <w:rPr>
                <w:lang w:val="en-US"/>
              </w:rPr>
            </w:pPr>
            <w:r w:rsidRPr="00B40709">
              <w:t>Глобальная компьютерная сеть</w:t>
            </w:r>
            <w:r>
              <w:rPr>
                <w:lang w:val="en-US"/>
              </w:rPr>
              <w:t>;</w:t>
            </w:r>
          </w:p>
        </w:tc>
      </w:tr>
      <w:tr w:rsidR="00F15871" w:rsidRPr="002526E9" w:rsidTr="00D5309A">
        <w:trPr>
          <w:trHeight w:val="1204"/>
        </w:trPr>
        <w:tc>
          <w:tcPr>
            <w:tcW w:w="1502" w:type="dxa"/>
          </w:tcPr>
          <w:p w:rsidR="00F15871" w:rsidRPr="001B1D63" w:rsidRDefault="00F15871" w:rsidP="00E94899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WEB</w:t>
            </w:r>
          </w:p>
        </w:tc>
        <w:tc>
          <w:tcPr>
            <w:tcW w:w="303" w:type="dxa"/>
          </w:tcPr>
          <w:p w:rsidR="00F15871" w:rsidRDefault="00F15871" w:rsidP="00E94899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914" w:type="dxa"/>
          </w:tcPr>
          <w:p w:rsidR="00F15871" w:rsidRPr="00B40709" w:rsidRDefault="00F15871" w:rsidP="00E94899">
            <w:pPr>
              <w:rPr>
                <w:sz w:val="26"/>
                <w:szCs w:val="26"/>
              </w:rPr>
            </w:pPr>
            <w:proofErr w:type="spellStart"/>
            <w:r w:rsidRPr="001B1D63">
              <w:rPr>
                <w:sz w:val="26"/>
                <w:szCs w:val="26"/>
              </w:rPr>
              <w:t>World</w:t>
            </w:r>
            <w:proofErr w:type="spellEnd"/>
            <w:r w:rsidRPr="001B1D63">
              <w:rPr>
                <w:sz w:val="26"/>
                <w:szCs w:val="26"/>
              </w:rPr>
              <w:t xml:space="preserve"> </w:t>
            </w:r>
            <w:proofErr w:type="spellStart"/>
            <w:r w:rsidRPr="001B1D63">
              <w:rPr>
                <w:sz w:val="26"/>
                <w:szCs w:val="26"/>
              </w:rPr>
              <w:t>Wide</w:t>
            </w:r>
            <w:proofErr w:type="spellEnd"/>
            <w:r w:rsidRPr="001B1D63">
              <w:rPr>
                <w:sz w:val="26"/>
                <w:szCs w:val="26"/>
              </w:rPr>
              <w:t xml:space="preserve"> </w:t>
            </w:r>
            <w:proofErr w:type="spellStart"/>
            <w:r w:rsidRPr="001B1D63">
              <w:rPr>
                <w:sz w:val="26"/>
                <w:szCs w:val="26"/>
              </w:rPr>
              <w:t>Web</w:t>
            </w:r>
            <w:proofErr w:type="spellEnd"/>
          </w:p>
        </w:tc>
        <w:tc>
          <w:tcPr>
            <w:tcW w:w="4986" w:type="dxa"/>
          </w:tcPr>
          <w:p w:rsidR="00F15871" w:rsidRPr="00A5012E" w:rsidRDefault="00F15871" w:rsidP="00E94899">
            <w:pPr>
              <w:pStyle w:val="a1"/>
              <w:ind w:firstLine="0"/>
            </w:pPr>
            <w:r>
              <w:t>Р</w:t>
            </w:r>
            <w:r w:rsidRPr="001B1D63">
              <w:t>аспределенная система, предоставляющая доступ к связанным между собой документам, расположенным на различных компьютерах, подключенных к Интернету</w:t>
            </w:r>
            <w:r w:rsidRPr="00A5012E">
              <w:t>;</w:t>
            </w:r>
          </w:p>
        </w:tc>
      </w:tr>
      <w:tr w:rsidR="00F15871" w:rsidRPr="002526E9" w:rsidTr="00D5309A">
        <w:trPr>
          <w:trHeight w:val="305"/>
        </w:trPr>
        <w:tc>
          <w:tcPr>
            <w:tcW w:w="1502" w:type="dxa"/>
          </w:tcPr>
          <w:p w:rsidR="00F15871" w:rsidRDefault="00F15871" w:rsidP="00F15871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Wi-Fi</w:t>
            </w:r>
          </w:p>
        </w:tc>
        <w:tc>
          <w:tcPr>
            <w:tcW w:w="303" w:type="dxa"/>
          </w:tcPr>
          <w:p w:rsidR="00F15871" w:rsidRDefault="00F15871" w:rsidP="00F15871">
            <w:pPr>
              <w:pStyle w:val="a1"/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00" w:type="dxa"/>
            <w:gridSpan w:val="2"/>
          </w:tcPr>
          <w:p w:rsidR="00F15871" w:rsidRPr="00574491" w:rsidRDefault="00F15871" w:rsidP="00F15871">
            <w:pPr>
              <w:pStyle w:val="a1"/>
              <w:ind w:firstLine="0"/>
            </w:pPr>
            <w:r w:rsidRPr="00D32771">
              <w:t xml:space="preserve">Технология беспроводной передачи данных </w:t>
            </w:r>
            <w:r w:rsidR="00574491">
              <w:t xml:space="preserve">описываемая серией стандартов </w:t>
            </w:r>
            <w:r w:rsidR="00574491" w:rsidRPr="00574491">
              <w:t>802.11</w:t>
            </w:r>
          </w:p>
        </w:tc>
      </w:tr>
    </w:tbl>
    <w:p w:rsidR="00CD0A52" w:rsidRPr="002526E9" w:rsidRDefault="00CD0A52" w:rsidP="00CD0A52">
      <w:pPr>
        <w:pStyle w:val="a1"/>
        <w:ind w:firstLine="540"/>
        <w:jc w:val="both"/>
      </w:pPr>
    </w:p>
    <w:p w:rsidR="00B26B10" w:rsidRPr="00155172" w:rsidRDefault="00B90CE6">
      <w:pPr>
        <w:pStyle w:val="1"/>
        <w:rPr>
          <w:color w:val="000000"/>
        </w:rPr>
      </w:pPr>
      <w:bookmarkStart w:id="22" w:name="_Toc403466984"/>
      <w:r w:rsidRPr="00155172">
        <w:rPr>
          <w:color w:val="000000"/>
        </w:rPr>
        <w:t>Общая информация</w:t>
      </w:r>
      <w:bookmarkEnd w:id="22"/>
    </w:p>
    <w:p w:rsidR="001C5C31" w:rsidRDefault="00424CCA" w:rsidP="005C31C7">
      <w:pPr>
        <w:pStyle w:val="a1"/>
        <w:ind w:firstLine="540"/>
        <w:jc w:val="both"/>
      </w:pPr>
      <w:r>
        <w:t>Данный документ представляет собой технические т</w:t>
      </w:r>
      <w:r w:rsidRPr="00B90CE6">
        <w:t xml:space="preserve">ребования к </w:t>
      </w:r>
      <w:r w:rsidR="002A0226">
        <w:rPr>
          <w:bCs/>
          <w:color w:val="000000"/>
        </w:rPr>
        <w:t xml:space="preserve">абонентскому оборудованию </w:t>
      </w:r>
      <w:r w:rsidR="002A0226">
        <w:rPr>
          <w:bCs/>
          <w:color w:val="000000"/>
          <w:lang w:val="en-US"/>
        </w:rPr>
        <w:t>FTTB</w:t>
      </w:r>
      <w:r w:rsidR="002A0226" w:rsidRPr="00A52E38">
        <w:rPr>
          <w:bCs/>
          <w:color w:val="000000"/>
        </w:rPr>
        <w:t xml:space="preserve"> (</w:t>
      </w:r>
      <w:r w:rsidR="002A0226">
        <w:rPr>
          <w:bCs/>
          <w:color w:val="000000"/>
        </w:rPr>
        <w:t>далее роутер</w:t>
      </w:r>
      <w:r w:rsidR="002A0226" w:rsidRPr="00A52E38">
        <w:rPr>
          <w:bCs/>
          <w:color w:val="000000"/>
        </w:rPr>
        <w:t>)</w:t>
      </w:r>
      <w:r w:rsidR="00BB79C1">
        <w:t xml:space="preserve"> </w:t>
      </w:r>
      <w:r>
        <w:t xml:space="preserve">для массового рынка </w:t>
      </w:r>
      <w:r w:rsidRPr="00B90CE6">
        <w:t>для предоставления услуг</w:t>
      </w:r>
      <w:r>
        <w:t xml:space="preserve"> связи Общества</w:t>
      </w:r>
      <w:r w:rsidRPr="00B90CE6">
        <w:t xml:space="preserve">, базирующихся на сети </w:t>
      </w:r>
      <w:r w:rsidR="00420DC2">
        <w:t>передачи данных</w:t>
      </w:r>
      <w:r w:rsidRPr="00B90CE6">
        <w:t xml:space="preserve"> Общества, в том числе услуг широкополосного доступа в Интернет </w:t>
      </w:r>
      <w:r>
        <w:t>и услуг интерактивного телевидения</w:t>
      </w:r>
      <w:r w:rsidR="00D52977">
        <w:t xml:space="preserve">. </w:t>
      </w:r>
    </w:p>
    <w:p w:rsidR="00D52977" w:rsidRDefault="00D52977" w:rsidP="005C31C7">
      <w:pPr>
        <w:pStyle w:val="a1"/>
        <w:ind w:firstLine="540"/>
        <w:jc w:val="both"/>
      </w:pPr>
      <w:r>
        <w:t xml:space="preserve">До момента появления </w:t>
      </w:r>
      <w:r w:rsidR="002A0226">
        <w:t>роутеров</w:t>
      </w:r>
      <w:r>
        <w:t xml:space="preserve">, описанных ниже и соответствующих нижеописанным </w:t>
      </w:r>
      <w:r w:rsidR="00957F8E">
        <w:t xml:space="preserve">техническим </w:t>
      </w:r>
      <w:r>
        <w:t xml:space="preserve">требованиям, каждый </w:t>
      </w:r>
      <w:r w:rsidR="001C5C31">
        <w:t>Региональный филиал</w:t>
      </w:r>
      <w:r>
        <w:t xml:space="preserve"> </w:t>
      </w:r>
      <w:r w:rsidR="00957F8E">
        <w:t xml:space="preserve">может </w:t>
      </w:r>
      <w:r w:rsidR="00957F8E">
        <w:lastRenderedPageBreak/>
        <w:t xml:space="preserve">применять абонентское оборудование, разработанное под технические требования конкретного </w:t>
      </w:r>
      <w:r w:rsidR="001C5C31">
        <w:t>РФ</w:t>
      </w:r>
      <w:r w:rsidR="00957F8E">
        <w:t xml:space="preserve"> в соответ</w:t>
      </w:r>
      <w:r w:rsidR="00037EB8">
        <w:t>ст</w:t>
      </w:r>
      <w:r w:rsidR="00957F8E">
        <w:t>вии с сервисной моделью и результатами проведенных опытных зон и опыта эксплуатации.</w:t>
      </w:r>
    </w:p>
    <w:p w:rsidR="00D74E62" w:rsidRPr="002A0226" w:rsidRDefault="00D74E62" w:rsidP="002308F8">
      <w:pPr>
        <w:pStyle w:val="a1"/>
        <w:ind w:firstLine="540"/>
        <w:jc w:val="both"/>
      </w:pPr>
      <w:r>
        <w:t>Сервисные модели отличаются для разных регионов, проверка совместимости будет осуществляться на этапе тестирования отобранных моделей.</w:t>
      </w:r>
    </w:p>
    <w:p w:rsidR="00BB79C1" w:rsidRDefault="00BB79C1" w:rsidP="002308F8">
      <w:pPr>
        <w:pStyle w:val="a1"/>
        <w:ind w:firstLine="540"/>
        <w:jc w:val="both"/>
      </w:pPr>
    </w:p>
    <w:p w:rsidR="00BB79C1" w:rsidRPr="00155172" w:rsidRDefault="00BB79C1" w:rsidP="00BB79C1">
      <w:pPr>
        <w:pStyle w:val="1"/>
        <w:tabs>
          <w:tab w:val="clear" w:pos="432"/>
          <w:tab w:val="num" w:pos="360"/>
        </w:tabs>
        <w:ind w:left="360" w:hanging="360"/>
        <w:jc w:val="both"/>
        <w:rPr>
          <w:color w:val="000000"/>
        </w:rPr>
      </w:pPr>
      <w:bookmarkStart w:id="23" w:name="_Toc403466985"/>
      <w:r w:rsidRPr="00155172">
        <w:rPr>
          <w:color w:val="000000"/>
        </w:rPr>
        <w:t>Требования к функциональности абонентского оборудования</w:t>
      </w:r>
      <w:bookmarkEnd w:id="23"/>
    </w:p>
    <w:p w:rsidR="00BB79C1" w:rsidRDefault="00BB79C1" w:rsidP="00BB79C1">
      <w:pPr>
        <w:pStyle w:val="1"/>
        <w:keepLines/>
        <w:numPr>
          <w:ilvl w:val="1"/>
          <w:numId w:val="3"/>
        </w:numPr>
        <w:spacing w:before="480" w:after="0" w:line="360" w:lineRule="auto"/>
        <w:rPr>
          <w:rFonts w:ascii="Times New Roman" w:hAnsi="Times New Roman" w:cs="Times New Roman"/>
          <w:i/>
          <w:sz w:val="26"/>
          <w:szCs w:val="26"/>
        </w:rPr>
      </w:pPr>
      <w:bookmarkStart w:id="24" w:name="_Toc403466986"/>
      <w:r w:rsidRPr="00E32727">
        <w:rPr>
          <w:rFonts w:ascii="Times New Roman" w:hAnsi="Times New Roman" w:cs="Times New Roman"/>
          <w:i/>
          <w:sz w:val="26"/>
          <w:szCs w:val="26"/>
        </w:rPr>
        <w:t>Интерфейсы</w:t>
      </w:r>
      <w:bookmarkEnd w:id="24"/>
    </w:p>
    <w:p w:rsidR="00E32727" w:rsidRPr="00E32727" w:rsidRDefault="00E32727" w:rsidP="00E32727">
      <w:pPr>
        <w:pStyle w:val="a1"/>
      </w:pPr>
      <w:r>
        <w:t>Роутер должен быть оборудован следующими интерфейсами</w:t>
      </w:r>
      <w:r w:rsidRPr="00E32727">
        <w:t>:</w:t>
      </w:r>
    </w:p>
    <w:p w:rsidR="00BB79C1" w:rsidRDefault="00BB79C1" w:rsidP="00EF58DD">
      <w:pPr>
        <w:pStyle w:val="a1"/>
        <w:numPr>
          <w:ilvl w:val="0"/>
          <w:numId w:val="16"/>
        </w:numPr>
        <w:rPr>
          <w:lang w:val="en-US"/>
        </w:rPr>
      </w:pPr>
      <w:r>
        <w:rPr>
          <w:lang w:val="en-US"/>
        </w:rPr>
        <w:t xml:space="preserve">1 </w:t>
      </w:r>
      <w:r>
        <w:t>порт</w:t>
      </w:r>
      <w:r>
        <w:rPr>
          <w:lang w:val="en-US"/>
        </w:rPr>
        <w:t xml:space="preserve"> WAN 10/100</w:t>
      </w:r>
      <w:r w:rsidR="001E5D42">
        <w:rPr>
          <w:lang w:val="en-US"/>
        </w:rPr>
        <w:t xml:space="preserve">/1000 Base-TX </w:t>
      </w:r>
      <w:r>
        <w:rPr>
          <w:lang w:val="en-US"/>
        </w:rPr>
        <w:t>(RJ-45)</w:t>
      </w:r>
    </w:p>
    <w:p w:rsidR="00BB79C1" w:rsidRDefault="00BB79C1" w:rsidP="00EF58DD">
      <w:pPr>
        <w:pStyle w:val="a1"/>
        <w:numPr>
          <w:ilvl w:val="0"/>
          <w:numId w:val="16"/>
        </w:numPr>
      </w:pPr>
      <w:r>
        <w:t xml:space="preserve">4 порта LAN </w:t>
      </w:r>
      <w:r w:rsidR="00E73D3E" w:rsidRPr="00E73D3E">
        <w:t>10/100</w:t>
      </w:r>
      <w:r w:rsidR="001E5D42" w:rsidRPr="001E5D42">
        <w:t>/1000</w:t>
      </w:r>
      <w:r w:rsidR="00E73D3E" w:rsidRPr="00E73D3E">
        <w:t xml:space="preserve"> </w:t>
      </w:r>
      <w:r w:rsidR="00E73D3E">
        <w:rPr>
          <w:lang w:val="en-US"/>
        </w:rPr>
        <w:t>Base</w:t>
      </w:r>
      <w:r w:rsidR="00E73D3E" w:rsidRPr="00E73D3E">
        <w:t>-</w:t>
      </w:r>
      <w:r w:rsidR="00E73D3E">
        <w:rPr>
          <w:lang w:val="en-US"/>
        </w:rPr>
        <w:t>TX</w:t>
      </w:r>
      <w:r w:rsidR="00E73D3E" w:rsidRPr="00E73D3E">
        <w:t xml:space="preserve"> </w:t>
      </w:r>
      <w:r>
        <w:t>с автоматическим определением полярности. MDI/MDIX. (RJ-45)</w:t>
      </w:r>
    </w:p>
    <w:p w:rsidR="00BB79C1" w:rsidRDefault="00F47B75" w:rsidP="00EF58DD">
      <w:pPr>
        <w:pStyle w:val="a1"/>
        <w:numPr>
          <w:ilvl w:val="0"/>
          <w:numId w:val="16"/>
        </w:numPr>
      </w:pPr>
      <w:r>
        <w:t xml:space="preserve">Не менее одного порта </w:t>
      </w:r>
      <w:r w:rsidR="00BB79C1">
        <w:t xml:space="preserve">USB версия </w:t>
      </w:r>
      <w:r>
        <w:t>2</w:t>
      </w:r>
      <w:r w:rsidR="00BB79C1">
        <w:t>.0</w:t>
      </w:r>
      <w:r w:rsidR="006E04A9">
        <w:t xml:space="preserve"> </w:t>
      </w:r>
      <w:r w:rsidR="00BB79C1">
        <w:t xml:space="preserve">для подключения USB </w:t>
      </w:r>
      <w:proofErr w:type="spellStart"/>
      <w:r w:rsidR="00BB79C1">
        <w:t>dongle</w:t>
      </w:r>
      <w:proofErr w:type="spellEnd"/>
      <w:r w:rsidR="006E04A9">
        <w:t>. В случае наличия двух и более портов USB</w:t>
      </w:r>
      <w:r w:rsidR="006E04A9" w:rsidRPr="006E04A9">
        <w:t xml:space="preserve"> </w:t>
      </w:r>
      <w:r w:rsidR="006E04A9">
        <w:t>расстояние между портами не менее 2 см.</w:t>
      </w:r>
      <w:r w:rsidR="001C5C31">
        <w:t xml:space="preserve"> (опционально).</w:t>
      </w:r>
    </w:p>
    <w:p w:rsidR="004653A0" w:rsidRPr="001E5D42" w:rsidRDefault="004653A0" w:rsidP="00EF58DD">
      <w:pPr>
        <w:pStyle w:val="a1"/>
        <w:numPr>
          <w:ilvl w:val="0"/>
          <w:numId w:val="16"/>
        </w:numPr>
      </w:pPr>
      <w:r w:rsidRPr="001E5D42">
        <w:t>2.4</w:t>
      </w:r>
      <w:r w:rsidRPr="004F43B8">
        <w:t>ГГц</w:t>
      </w:r>
      <w:r w:rsidRPr="001E5D42">
        <w:t xml:space="preserve"> </w:t>
      </w:r>
      <w:r w:rsidRPr="000D0147">
        <w:rPr>
          <w:lang w:val="en-US"/>
        </w:rPr>
        <w:t>Wi</w:t>
      </w:r>
      <w:r w:rsidRPr="001E5D42">
        <w:t>-</w:t>
      </w:r>
      <w:r w:rsidRPr="000D0147">
        <w:rPr>
          <w:lang w:val="en-US"/>
        </w:rPr>
        <w:t>Fi</w:t>
      </w:r>
      <w:r w:rsidRPr="001E5D42">
        <w:t xml:space="preserve"> 802.11</w:t>
      </w:r>
      <w:r>
        <w:rPr>
          <w:lang w:val="en-US"/>
        </w:rPr>
        <w:t>b</w:t>
      </w:r>
      <w:r w:rsidRPr="001E5D42">
        <w:t>/</w:t>
      </w:r>
      <w:r>
        <w:rPr>
          <w:lang w:val="en-US"/>
        </w:rPr>
        <w:t>g</w:t>
      </w:r>
      <w:r w:rsidRPr="001E5D42">
        <w:t>/</w:t>
      </w:r>
      <w:r w:rsidRPr="00E73D3E">
        <w:rPr>
          <w:lang w:val="en-US"/>
        </w:rPr>
        <w:t>n</w:t>
      </w:r>
      <w:r w:rsidR="001E5D42" w:rsidRPr="001E5D42">
        <w:t xml:space="preserve"> (</w:t>
      </w:r>
      <w:r w:rsidR="001E5D42">
        <w:t>опционально 5</w:t>
      </w:r>
      <w:r w:rsidR="001E5D42" w:rsidRPr="004F43B8">
        <w:t>ГГц</w:t>
      </w:r>
      <w:r w:rsidR="001E5D42" w:rsidRPr="001E5D42">
        <w:t xml:space="preserve"> </w:t>
      </w:r>
      <w:r w:rsidR="001E5D42" w:rsidRPr="000D0147">
        <w:rPr>
          <w:lang w:val="en-US"/>
        </w:rPr>
        <w:t>Wi</w:t>
      </w:r>
      <w:r w:rsidR="001E5D42" w:rsidRPr="001E5D42">
        <w:t>-</w:t>
      </w:r>
      <w:r w:rsidR="001E5D42" w:rsidRPr="000D0147">
        <w:rPr>
          <w:lang w:val="en-US"/>
        </w:rPr>
        <w:t>Fi</w:t>
      </w:r>
      <w:r w:rsidR="001E5D42" w:rsidRPr="001E5D42">
        <w:t xml:space="preserve"> 802.11</w:t>
      </w:r>
      <w:r w:rsidR="001E5D42" w:rsidRPr="00E73D3E">
        <w:rPr>
          <w:lang w:val="en-US"/>
        </w:rPr>
        <w:t>n</w:t>
      </w:r>
      <w:r w:rsidR="001E5D42">
        <w:t>/</w:t>
      </w:r>
      <w:r w:rsidR="001E5D42">
        <w:rPr>
          <w:lang w:val="en-US"/>
        </w:rPr>
        <w:t>ac</w:t>
      </w:r>
      <w:r w:rsidR="001E5D42" w:rsidRPr="001E5D42">
        <w:t>)</w:t>
      </w:r>
      <w:r w:rsidRPr="001E5D42">
        <w:t xml:space="preserve"> </w:t>
      </w:r>
      <w:r>
        <w:rPr>
          <w:lang w:val="en-US"/>
        </w:rPr>
        <w:t>MIMO</w:t>
      </w:r>
      <w:r w:rsidRPr="001E5D42">
        <w:t xml:space="preserve"> 2</w:t>
      </w:r>
      <w:r>
        <w:rPr>
          <w:lang w:val="en-US"/>
        </w:rPr>
        <w:t>x</w:t>
      </w:r>
      <w:r w:rsidRPr="001E5D42">
        <w:t>2.</w:t>
      </w:r>
    </w:p>
    <w:p w:rsidR="007C01B3" w:rsidRPr="001E5D42" w:rsidRDefault="007C01B3" w:rsidP="007C01B3">
      <w:pPr>
        <w:jc w:val="both"/>
        <w:rPr>
          <w:sz w:val="26"/>
          <w:szCs w:val="26"/>
        </w:rPr>
      </w:pPr>
    </w:p>
    <w:p w:rsidR="00104FC0" w:rsidRDefault="00BB79C1" w:rsidP="00CD0A52">
      <w:pPr>
        <w:pStyle w:val="1"/>
        <w:keepLines/>
        <w:numPr>
          <w:ilvl w:val="1"/>
          <w:numId w:val="3"/>
        </w:numPr>
        <w:spacing w:before="480" w:after="0" w:line="360" w:lineRule="auto"/>
        <w:rPr>
          <w:rFonts w:ascii="Times New Roman" w:hAnsi="Times New Roman" w:cs="Times New Roman"/>
          <w:i/>
          <w:sz w:val="26"/>
          <w:szCs w:val="26"/>
        </w:rPr>
      </w:pPr>
      <w:bookmarkStart w:id="25" w:name="_Toc403466987"/>
      <w:r w:rsidRPr="00E32727">
        <w:rPr>
          <w:rFonts w:ascii="Times New Roman" w:hAnsi="Times New Roman" w:cs="Times New Roman"/>
          <w:i/>
          <w:sz w:val="26"/>
          <w:szCs w:val="26"/>
        </w:rPr>
        <w:t>Требования к производительности</w:t>
      </w:r>
      <w:bookmarkEnd w:id="25"/>
    </w:p>
    <w:p w:rsidR="00E32727" w:rsidRPr="00E32727" w:rsidRDefault="00E32727" w:rsidP="00E32727">
      <w:pPr>
        <w:pStyle w:val="a1"/>
      </w:pPr>
      <w:r>
        <w:t>Роутер должен обеспечивать следующие нормативы по производительности</w:t>
      </w:r>
      <w:r w:rsidR="0047411B">
        <w:t xml:space="preserve"> (с учетом выполнения </w:t>
      </w:r>
      <w:r w:rsidR="0047411B" w:rsidRPr="004551B2">
        <w:t>п. 4.</w:t>
      </w:r>
      <w:r w:rsidR="005306BB">
        <w:t>4</w:t>
      </w:r>
      <w:r w:rsidR="0047411B" w:rsidRPr="004551B2">
        <w:t>.1</w:t>
      </w:r>
      <w:r w:rsidR="0066748C" w:rsidRPr="0066748C">
        <w:t>3</w:t>
      </w:r>
      <w:r w:rsidR="0047411B">
        <w:t xml:space="preserve"> по минимальному количеству сессий </w:t>
      </w:r>
      <w:r w:rsidR="0047411B">
        <w:rPr>
          <w:lang w:val="en-US"/>
        </w:rPr>
        <w:t>NAT</w:t>
      </w:r>
      <w:r w:rsidR="0047411B" w:rsidRPr="00732DB3">
        <w:t>/</w:t>
      </w:r>
      <w:r w:rsidR="0047411B">
        <w:rPr>
          <w:lang w:val="en-US"/>
        </w:rPr>
        <w:t>NAPT</w:t>
      </w:r>
      <w:r w:rsidR="0047411B">
        <w:t>)</w:t>
      </w:r>
      <w:r w:rsidRPr="00E32727">
        <w:t>:</w:t>
      </w:r>
    </w:p>
    <w:p w:rsidR="007F1A93" w:rsidRDefault="00BB79C1" w:rsidP="00EF58DD">
      <w:pPr>
        <w:pStyle w:val="a1"/>
        <w:numPr>
          <w:ilvl w:val="2"/>
          <w:numId w:val="23"/>
        </w:numPr>
      </w:pPr>
      <w:r>
        <w:rPr>
          <w:lang w:val="en-US"/>
        </w:rPr>
        <w:t>C</w:t>
      </w:r>
      <w:proofErr w:type="spellStart"/>
      <w:r>
        <w:t>корость</w:t>
      </w:r>
      <w:proofErr w:type="spellEnd"/>
      <w:r>
        <w:t xml:space="preserve"> маршрутизации  </w:t>
      </w:r>
      <w:r>
        <w:rPr>
          <w:lang w:val="en-US"/>
        </w:rPr>
        <w:t>unicast</w:t>
      </w:r>
      <w:r>
        <w:t xml:space="preserve"> трафика </w:t>
      </w:r>
      <w:r>
        <w:rPr>
          <w:lang w:val="en-US"/>
        </w:rPr>
        <w:t>WAN</w:t>
      </w:r>
      <w:r>
        <w:t xml:space="preserve"> &lt;-&gt; </w:t>
      </w:r>
      <w:r>
        <w:rPr>
          <w:lang w:val="en-US"/>
        </w:rPr>
        <w:t>LAN</w:t>
      </w:r>
      <w:r>
        <w:t xml:space="preserve"> в режиме роутера, </w:t>
      </w:r>
      <w:proofErr w:type="spellStart"/>
      <w:r>
        <w:rPr>
          <w:lang w:val="en-US"/>
        </w:rPr>
        <w:t>PPPoE</w:t>
      </w:r>
      <w:proofErr w:type="spellEnd"/>
      <w:r w:rsidR="00E73D3E">
        <w:t xml:space="preserve">, моста: </w:t>
      </w:r>
      <w:r w:rsidR="00530D5A" w:rsidRPr="00A8523A">
        <w:t>6</w:t>
      </w:r>
      <w:r w:rsidR="00960484" w:rsidRPr="00960484">
        <w:t>0</w:t>
      </w:r>
      <w:r w:rsidR="00F47B75">
        <w:t>0</w:t>
      </w:r>
      <w:r>
        <w:t xml:space="preserve"> </w:t>
      </w:r>
      <w:r w:rsidR="00F47B75">
        <w:t>М</w:t>
      </w:r>
      <w:r>
        <w:t>бит/с;</w:t>
      </w:r>
    </w:p>
    <w:p w:rsidR="007F1A93" w:rsidRDefault="00BB79C1" w:rsidP="00EF58DD">
      <w:pPr>
        <w:pStyle w:val="a1"/>
        <w:numPr>
          <w:ilvl w:val="2"/>
          <w:numId w:val="23"/>
        </w:numPr>
      </w:pPr>
      <w:r w:rsidRPr="007F1A93">
        <w:rPr>
          <w:lang w:val="en-US"/>
        </w:rPr>
        <w:t>C</w:t>
      </w:r>
      <w:proofErr w:type="spellStart"/>
      <w:r>
        <w:t>корость</w:t>
      </w:r>
      <w:proofErr w:type="spellEnd"/>
      <w:r>
        <w:t xml:space="preserve"> коммутации </w:t>
      </w:r>
      <w:r w:rsidRPr="007F1A93">
        <w:rPr>
          <w:lang w:val="en-US"/>
        </w:rPr>
        <w:t>LAN</w:t>
      </w:r>
      <w:r>
        <w:t xml:space="preserve"> &lt;-&gt; </w:t>
      </w:r>
      <w:r w:rsidRPr="007F1A93">
        <w:rPr>
          <w:lang w:val="en-US"/>
        </w:rPr>
        <w:t>LAN</w:t>
      </w:r>
      <w:r>
        <w:t xml:space="preserve"> в режиме роутера, </w:t>
      </w:r>
      <w:proofErr w:type="spellStart"/>
      <w:r w:rsidRPr="007F1A93">
        <w:rPr>
          <w:lang w:val="en-US"/>
        </w:rPr>
        <w:t>PPPoE</w:t>
      </w:r>
      <w:proofErr w:type="spellEnd"/>
      <w:r>
        <w:t>, моста:</w:t>
      </w:r>
      <w:r w:rsidR="006E04A9">
        <w:t xml:space="preserve"> на скорости интерфейса</w:t>
      </w:r>
      <w:r>
        <w:t>;</w:t>
      </w:r>
    </w:p>
    <w:p w:rsidR="007F1A93" w:rsidRDefault="00BB79C1" w:rsidP="00EF58DD">
      <w:pPr>
        <w:pStyle w:val="a1"/>
        <w:numPr>
          <w:ilvl w:val="2"/>
          <w:numId w:val="23"/>
        </w:numPr>
      </w:pPr>
      <w:r>
        <w:t>При одновременном скачивании файлов из сети Интернет и просмотре ТВ (</w:t>
      </w:r>
      <w:r w:rsidR="00352DBA">
        <w:t xml:space="preserve">четыре </w:t>
      </w:r>
      <w:r w:rsidR="00352DBA">
        <w:rPr>
          <w:lang w:val="en-US"/>
        </w:rPr>
        <w:t>H</w:t>
      </w:r>
      <w:r w:rsidRPr="007F1A93">
        <w:rPr>
          <w:lang w:val="en-US"/>
        </w:rPr>
        <w:t>D</w:t>
      </w:r>
      <w:r>
        <w:t xml:space="preserve"> канал</w:t>
      </w:r>
      <w:r w:rsidR="00F047FA">
        <w:t>а</w:t>
      </w:r>
      <w:r>
        <w:t>), не должно наблюдаться артефактов (</w:t>
      </w:r>
      <w:proofErr w:type="spellStart"/>
      <w:r>
        <w:t>рассыпаний</w:t>
      </w:r>
      <w:proofErr w:type="spellEnd"/>
      <w:r>
        <w:t>, задержек и т.п.) ТВ-картинки.</w:t>
      </w:r>
      <w:r w:rsidRPr="007F1A93">
        <w:rPr>
          <w:lang w:val="en-US"/>
        </w:rPr>
        <w:t> </w:t>
      </w:r>
    </w:p>
    <w:p w:rsidR="00BB79C1" w:rsidRDefault="00BB79C1" w:rsidP="00EF58DD">
      <w:pPr>
        <w:pStyle w:val="a1"/>
        <w:numPr>
          <w:ilvl w:val="2"/>
          <w:numId w:val="23"/>
        </w:numPr>
      </w:pPr>
      <w:r>
        <w:t>Устройство должно полностью выходить в рабочий режим не больше</w:t>
      </w:r>
      <w:r w:rsidR="001C5C31">
        <w:t>,</w:t>
      </w:r>
      <w:r>
        <w:t xml:space="preserve"> чем за 120с.  </w:t>
      </w:r>
      <w:r w:rsidRPr="00F47B75">
        <w:t>Процесс установки соединения должен сопровождаться световой индикацией.</w:t>
      </w:r>
    </w:p>
    <w:p w:rsidR="001522E9" w:rsidRPr="00E32727" w:rsidRDefault="00822102" w:rsidP="00CD0A52">
      <w:pPr>
        <w:pStyle w:val="1"/>
        <w:keepLines/>
        <w:numPr>
          <w:ilvl w:val="1"/>
          <w:numId w:val="3"/>
        </w:numPr>
        <w:spacing w:before="480" w:after="0" w:line="360" w:lineRule="auto"/>
        <w:rPr>
          <w:rFonts w:ascii="Times New Roman" w:hAnsi="Times New Roman" w:cs="Times New Roman"/>
          <w:i/>
          <w:sz w:val="26"/>
          <w:szCs w:val="26"/>
        </w:rPr>
      </w:pPr>
      <w:bookmarkStart w:id="26" w:name="_Toc403466988"/>
      <w:r w:rsidRPr="00E32727">
        <w:rPr>
          <w:rFonts w:ascii="Times New Roman" w:hAnsi="Times New Roman" w:cs="Times New Roman"/>
          <w:i/>
          <w:sz w:val="26"/>
          <w:szCs w:val="26"/>
        </w:rPr>
        <w:t>Т</w:t>
      </w:r>
      <w:r w:rsidR="006F6788" w:rsidRPr="00E32727">
        <w:rPr>
          <w:rFonts w:ascii="Times New Roman" w:hAnsi="Times New Roman" w:cs="Times New Roman"/>
          <w:i/>
          <w:sz w:val="26"/>
          <w:szCs w:val="26"/>
        </w:rPr>
        <w:t>ребования д</w:t>
      </w:r>
      <w:r w:rsidR="001522E9" w:rsidRPr="00E32727">
        <w:rPr>
          <w:rFonts w:ascii="Times New Roman" w:hAnsi="Times New Roman" w:cs="Times New Roman"/>
          <w:i/>
          <w:sz w:val="26"/>
          <w:szCs w:val="26"/>
        </w:rPr>
        <w:t xml:space="preserve">ля </w:t>
      </w:r>
      <w:r w:rsidRPr="00E32727">
        <w:rPr>
          <w:rFonts w:ascii="Times New Roman" w:hAnsi="Times New Roman" w:cs="Times New Roman"/>
          <w:i/>
          <w:sz w:val="26"/>
          <w:szCs w:val="26"/>
        </w:rPr>
        <w:t xml:space="preserve">портов </w:t>
      </w:r>
      <w:r w:rsidRPr="00E32727">
        <w:rPr>
          <w:rFonts w:ascii="Times New Roman" w:hAnsi="Times New Roman" w:cs="Times New Roman"/>
          <w:i/>
          <w:sz w:val="26"/>
          <w:szCs w:val="26"/>
          <w:lang w:val="en-US"/>
        </w:rPr>
        <w:t>Ethernet</w:t>
      </w:r>
      <w:r w:rsidRPr="00E3272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32727">
        <w:rPr>
          <w:rFonts w:ascii="Times New Roman" w:hAnsi="Times New Roman" w:cs="Times New Roman"/>
          <w:i/>
          <w:sz w:val="26"/>
          <w:szCs w:val="26"/>
          <w:lang w:val="en-US"/>
        </w:rPr>
        <w:t>LAN</w:t>
      </w:r>
      <w:r w:rsidRPr="00E32727">
        <w:rPr>
          <w:rFonts w:ascii="Times New Roman" w:hAnsi="Times New Roman" w:cs="Times New Roman"/>
          <w:i/>
          <w:sz w:val="26"/>
          <w:szCs w:val="26"/>
        </w:rPr>
        <w:t>/</w:t>
      </w:r>
      <w:r w:rsidRPr="00E32727">
        <w:rPr>
          <w:rFonts w:ascii="Times New Roman" w:hAnsi="Times New Roman" w:cs="Times New Roman"/>
          <w:i/>
          <w:sz w:val="26"/>
          <w:szCs w:val="26"/>
          <w:lang w:val="en-US"/>
        </w:rPr>
        <w:t>WAN</w:t>
      </w:r>
      <w:bookmarkEnd w:id="26"/>
    </w:p>
    <w:p w:rsidR="00E32727" w:rsidRPr="003E15DB" w:rsidRDefault="00E32727" w:rsidP="00E32727">
      <w:pPr>
        <w:pStyle w:val="a1"/>
        <w:ind w:left="360" w:firstLine="0"/>
      </w:pPr>
      <w:r>
        <w:t xml:space="preserve">Все порты </w:t>
      </w:r>
      <w:r>
        <w:rPr>
          <w:lang w:val="en-US"/>
        </w:rPr>
        <w:t>Ethernet</w:t>
      </w:r>
      <w:r w:rsidRPr="00E32727">
        <w:t xml:space="preserve"> </w:t>
      </w:r>
      <w:r w:rsidR="003E15DB">
        <w:t xml:space="preserve">роутера </w:t>
      </w:r>
      <w:r>
        <w:t>должны</w:t>
      </w:r>
      <w:r w:rsidR="003E15DB">
        <w:t xml:space="preserve"> удовлетворять следующим требованиям</w:t>
      </w:r>
      <w:r w:rsidR="003E15DB" w:rsidRPr="003E15DB">
        <w:t>:</w:t>
      </w:r>
    </w:p>
    <w:p w:rsidR="007F1A93" w:rsidRPr="007F1A93" w:rsidRDefault="00822102" w:rsidP="00A66C9C">
      <w:pPr>
        <w:pStyle w:val="a1"/>
        <w:numPr>
          <w:ilvl w:val="2"/>
          <w:numId w:val="3"/>
        </w:numPr>
        <w:rPr>
          <w:lang w:val="en-US"/>
        </w:rPr>
      </w:pPr>
      <w:r>
        <w:rPr>
          <w:lang w:val="en-US"/>
        </w:rPr>
        <w:t>802.3 Ethernet.</w:t>
      </w:r>
    </w:p>
    <w:p w:rsidR="007F1A93" w:rsidRPr="007F1A93" w:rsidRDefault="00822102" w:rsidP="00A66C9C">
      <w:pPr>
        <w:pStyle w:val="a1"/>
        <w:numPr>
          <w:ilvl w:val="2"/>
          <w:numId w:val="3"/>
        </w:numPr>
        <w:rPr>
          <w:lang w:val="en-US"/>
        </w:rPr>
      </w:pPr>
      <w:r w:rsidRPr="007F1A93">
        <w:rPr>
          <w:lang w:val="en-US"/>
        </w:rPr>
        <w:t>802.3u Fast Ethernet.</w:t>
      </w:r>
    </w:p>
    <w:p w:rsidR="007F1A93" w:rsidRPr="007F1A93" w:rsidRDefault="00822102" w:rsidP="00A66C9C">
      <w:pPr>
        <w:pStyle w:val="a1"/>
        <w:numPr>
          <w:ilvl w:val="2"/>
          <w:numId w:val="3"/>
        </w:numPr>
        <w:rPr>
          <w:lang w:val="en-US"/>
        </w:rPr>
      </w:pPr>
      <w:r w:rsidRPr="007F1A93">
        <w:rPr>
          <w:lang w:val="en-US"/>
        </w:rPr>
        <w:t>802.3ab Gigabit Ethernet</w:t>
      </w:r>
    </w:p>
    <w:p w:rsidR="007F1A93" w:rsidRDefault="00822102" w:rsidP="00A66C9C">
      <w:pPr>
        <w:pStyle w:val="a1"/>
        <w:numPr>
          <w:ilvl w:val="2"/>
          <w:numId w:val="3"/>
        </w:numPr>
      </w:pPr>
      <w:r>
        <w:t xml:space="preserve">802.1p </w:t>
      </w:r>
      <w:r w:rsidR="00574491">
        <w:t>–</w:t>
      </w:r>
      <w:r>
        <w:t xml:space="preserve"> </w:t>
      </w:r>
      <w:proofErr w:type="spellStart"/>
      <w:r>
        <w:t>QoS</w:t>
      </w:r>
      <w:proofErr w:type="spellEnd"/>
      <w:r w:rsidR="00574491">
        <w:t>, не менее</w:t>
      </w:r>
      <w:r>
        <w:t xml:space="preserve"> 4</w:t>
      </w:r>
      <w:r w:rsidR="00574491">
        <w:t>х</w:t>
      </w:r>
      <w:r>
        <w:t xml:space="preserve"> очеред</w:t>
      </w:r>
      <w:r w:rsidR="00574491">
        <w:t>ей</w:t>
      </w:r>
      <w:r>
        <w:t xml:space="preserve"> на порту</w:t>
      </w:r>
    </w:p>
    <w:p w:rsidR="007F1A93" w:rsidRDefault="00822102" w:rsidP="00A66C9C">
      <w:pPr>
        <w:pStyle w:val="a1"/>
        <w:numPr>
          <w:ilvl w:val="2"/>
          <w:numId w:val="3"/>
        </w:numPr>
      </w:pPr>
      <w:r>
        <w:lastRenderedPageBreak/>
        <w:t xml:space="preserve">802.1q </w:t>
      </w:r>
      <w:r w:rsidR="006C4291">
        <w:t>–</w:t>
      </w:r>
      <w:r>
        <w:t xml:space="preserve"> VLAN, до 8ми VLAN одновременно на WAN интерфейсе</w:t>
      </w:r>
    </w:p>
    <w:p w:rsidR="007F1A93" w:rsidRDefault="00822102" w:rsidP="00A66C9C">
      <w:pPr>
        <w:pStyle w:val="a1"/>
        <w:numPr>
          <w:ilvl w:val="2"/>
          <w:numId w:val="3"/>
        </w:numPr>
      </w:pPr>
      <w:r>
        <w:t xml:space="preserve">Поддержка </w:t>
      </w:r>
      <w:proofErr w:type="spellStart"/>
      <w:r>
        <w:t>Native</w:t>
      </w:r>
      <w:proofErr w:type="spellEnd"/>
      <w:r>
        <w:t xml:space="preserve"> VLAN (прием и передача трафика без метки VLAN) на WAN порту в режиме 802.1Q </w:t>
      </w:r>
      <w:r w:rsidR="00B877D8">
        <w:t>(опционально)</w:t>
      </w:r>
    </w:p>
    <w:p w:rsidR="007F1A93" w:rsidRDefault="00822102" w:rsidP="00A66C9C">
      <w:pPr>
        <w:pStyle w:val="a1"/>
        <w:numPr>
          <w:ilvl w:val="2"/>
          <w:numId w:val="3"/>
        </w:numPr>
      </w:pPr>
      <w:r>
        <w:t>802.1d (STP)</w:t>
      </w:r>
      <w:r w:rsidR="005929FA" w:rsidRPr="007F1A93">
        <w:rPr>
          <w:lang w:val="en-US"/>
        </w:rPr>
        <w:t xml:space="preserve"> (</w:t>
      </w:r>
      <w:r w:rsidR="005929FA">
        <w:t>опционально)</w:t>
      </w:r>
      <w:r>
        <w:t>.</w:t>
      </w:r>
    </w:p>
    <w:p w:rsidR="007F1A93" w:rsidRDefault="00822102" w:rsidP="00A66C9C">
      <w:pPr>
        <w:pStyle w:val="a1"/>
        <w:numPr>
          <w:ilvl w:val="2"/>
          <w:numId w:val="3"/>
        </w:numPr>
      </w:pPr>
      <w:r>
        <w:t>Автоматическое определение полярности MDI/MDIX.</w:t>
      </w:r>
    </w:p>
    <w:p w:rsidR="00545F7F" w:rsidRDefault="00822102" w:rsidP="00545F7F">
      <w:pPr>
        <w:pStyle w:val="a1"/>
        <w:numPr>
          <w:ilvl w:val="2"/>
          <w:numId w:val="3"/>
        </w:numPr>
      </w:pPr>
      <w:r>
        <w:t>MAC таблица</w:t>
      </w:r>
      <w:r w:rsidR="00574491">
        <w:t>, не менее чем</w:t>
      </w:r>
      <w:r>
        <w:t xml:space="preserve"> на 64 записи</w:t>
      </w:r>
      <w:r w:rsidR="0047411B">
        <w:t>.</w:t>
      </w:r>
    </w:p>
    <w:p w:rsidR="00822102" w:rsidRDefault="00822102" w:rsidP="00545F7F">
      <w:pPr>
        <w:pStyle w:val="a1"/>
        <w:numPr>
          <w:ilvl w:val="2"/>
          <w:numId w:val="3"/>
        </w:numPr>
      </w:pPr>
      <w:r>
        <w:t xml:space="preserve">Максимальный поддерживаемый размер </w:t>
      </w:r>
      <w:proofErr w:type="spellStart"/>
      <w:r>
        <w:t>Ethernet</w:t>
      </w:r>
      <w:proofErr w:type="spellEnd"/>
      <w:r>
        <w:t xml:space="preserve"> MTU не менее </w:t>
      </w:r>
      <w:r w:rsidR="00E73D3E">
        <w:t>1600</w:t>
      </w:r>
      <w:r w:rsidR="006E04A9">
        <w:t xml:space="preserve"> </w:t>
      </w:r>
      <w:r>
        <w:t>байт.</w:t>
      </w:r>
    </w:p>
    <w:p w:rsidR="002021E6" w:rsidRPr="00E32727" w:rsidRDefault="002021E6" w:rsidP="002021E6">
      <w:pPr>
        <w:pStyle w:val="1"/>
        <w:keepLines/>
        <w:numPr>
          <w:ilvl w:val="1"/>
          <w:numId w:val="3"/>
        </w:numPr>
        <w:spacing w:before="480" w:after="0" w:line="360" w:lineRule="auto"/>
        <w:rPr>
          <w:rFonts w:ascii="Times New Roman" w:hAnsi="Times New Roman" w:cs="Times New Roman"/>
          <w:i/>
          <w:sz w:val="26"/>
          <w:szCs w:val="26"/>
        </w:rPr>
      </w:pPr>
      <w:bookmarkStart w:id="27" w:name="_Toc403466989"/>
      <w:r w:rsidRPr="00E32727">
        <w:rPr>
          <w:rFonts w:ascii="Times New Roman" w:hAnsi="Times New Roman" w:cs="Times New Roman"/>
          <w:i/>
          <w:sz w:val="26"/>
          <w:szCs w:val="26"/>
        </w:rPr>
        <w:t>Общие функциональные требования</w:t>
      </w:r>
      <w:bookmarkEnd w:id="27"/>
    </w:p>
    <w:p w:rsidR="007F1A93" w:rsidRDefault="002021E6" w:rsidP="00A66C9C">
      <w:pPr>
        <w:pStyle w:val="a1"/>
        <w:numPr>
          <w:ilvl w:val="2"/>
          <w:numId w:val="30"/>
        </w:numPr>
      </w:pPr>
      <w:r>
        <w:t xml:space="preserve">Поддержка </w:t>
      </w:r>
      <w:r w:rsidR="00F62DDB">
        <w:t xml:space="preserve">одновременной работы </w:t>
      </w:r>
      <w:proofErr w:type="spellStart"/>
      <w:r w:rsidRPr="007F1A93">
        <w:rPr>
          <w:lang w:val="en-US"/>
        </w:rPr>
        <w:t>IPoE</w:t>
      </w:r>
      <w:proofErr w:type="spellEnd"/>
      <w:r>
        <w:t xml:space="preserve"> </w:t>
      </w:r>
      <w:r w:rsidR="006E04A9">
        <w:t xml:space="preserve">и </w:t>
      </w:r>
      <w:proofErr w:type="spellStart"/>
      <w:r w:rsidRPr="007F1A93">
        <w:rPr>
          <w:lang w:val="en-US"/>
        </w:rPr>
        <w:t>PPPoE</w:t>
      </w:r>
      <w:proofErr w:type="spellEnd"/>
      <w:r>
        <w:t xml:space="preserve"> на </w:t>
      </w:r>
      <w:r w:rsidRPr="007F1A93">
        <w:rPr>
          <w:lang w:val="en-US"/>
        </w:rPr>
        <w:t>WAN</w:t>
      </w:r>
      <w:r>
        <w:t xml:space="preserve"> интерфейсе</w:t>
      </w:r>
      <w:ins w:id="28" w:author="Бурлака Сергей Витальевич" w:date="2014-03-06T13:44:00Z">
        <w:r w:rsidR="00660E41">
          <w:t>.</w:t>
        </w:r>
      </w:ins>
    </w:p>
    <w:p w:rsidR="00A66C9C" w:rsidRDefault="002021E6" w:rsidP="00A66C9C">
      <w:pPr>
        <w:pStyle w:val="a1"/>
        <w:numPr>
          <w:ilvl w:val="2"/>
          <w:numId w:val="30"/>
        </w:numPr>
      </w:pPr>
      <w:r>
        <w:t xml:space="preserve">Поддержка протоколов аутентификации </w:t>
      </w:r>
      <w:r w:rsidRPr="00A66C9C">
        <w:rPr>
          <w:lang w:val="en-US"/>
        </w:rPr>
        <w:t>PAP</w:t>
      </w:r>
      <w:r>
        <w:t xml:space="preserve"> и </w:t>
      </w:r>
      <w:r w:rsidRPr="00A66C9C">
        <w:rPr>
          <w:lang w:val="en-US"/>
        </w:rPr>
        <w:t>CHAP</w:t>
      </w:r>
      <w:r>
        <w:t xml:space="preserve"> для </w:t>
      </w:r>
      <w:proofErr w:type="spellStart"/>
      <w:r w:rsidRPr="00A66C9C">
        <w:rPr>
          <w:lang w:val="en-US"/>
        </w:rPr>
        <w:t>PPPoE</w:t>
      </w:r>
      <w:proofErr w:type="spellEnd"/>
      <w:r w:rsidR="00F62DDB">
        <w:t>.</w:t>
      </w:r>
    </w:p>
    <w:p w:rsidR="00A66C9C" w:rsidRDefault="002021E6" w:rsidP="00A66C9C">
      <w:pPr>
        <w:pStyle w:val="a1"/>
        <w:numPr>
          <w:ilvl w:val="2"/>
          <w:numId w:val="30"/>
        </w:numPr>
      </w:pPr>
      <w:r>
        <w:t>Работа в режиме маршрутизатора (статическая маршрутизация)</w:t>
      </w:r>
      <w:r w:rsidR="00F62DDB">
        <w:t>.</w:t>
      </w:r>
    </w:p>
    <w:p w:rsidR="00A66C9C" w:rsidRDefault="002021E6" w:rsidP="00A66C9C">
      <w:pPr>
        <w:pStyle w:val="a1"/>
        <w:numPr>
          <w:ilvl w:val="2"/>
          <w:numId w:val="30"/>
        </w:numPr>
      </w:pPr>
      <w:r>
        <w:t xml:space="preserve">Поддержка прозрачного моста </w:t>
      </w:r>
      <w:r w:rsidRPr="00A66C9C">
        <w:rPr>
          <w:lang w:val="en-US"/>
        </w:rPr>
        <w:t>WAN</w:t>
      </w:r>
      <w:r>
        <w:t>-</w:t>
      </w:r>
      <w:r w:rsidRPr="00A66C9C">
        <w:rPr>
          <w:lang w:val="en-US"/>
        </w:rPr>
        <w:t>LAN</w:t>
      </w:r>
      <w:r>
        <w:t xml:space="preserve"> (</w:t>
      </w:r>
      <w:r w:rsidRPr="00A66C9C">
        <w:rPr>
          <w:lang w:val="en-US"/>
        </w:rPr>
        <w:t>WAN</w:t>
      </w:r>
      <w:r>
        <w:t>-</w:t>
      </w:r>
      <w:r w:rsidRPr="00A66C9C">
        <w:rPr>
          <w:lang w:val="en-US"/>
        </w:rPr>
        <w:t>LAN</w:t>
      </w:r>
      <w:r w:rsidRPr="002021E6">
        <w:t xml:space="preserve"> </w:t>
      </w:r>
      <w:r w:rsidRPr="00A66C9C">
        <w:rPr>
          <w:lang w:val="en-US"/>
        </w:rPr>
        <w:t>transparent</w:t>
      </w:r>
      <w:r w:rsidRPr="002021E6">
        <w:t xml:space="preserve"> </w:t>
      </w:r>
      <w:r w:rsidRPr="00A66C9C">
        <w:rPr>
          <w:lang w:val="en-US"/>
        </w:rPr>
        <w:t>bridging</w:t>
      </w:r>
      <w:r>
        <w:t>) для некоторых бридж групп</w:t>
      </w:r>
      <w:r w:rsidR="00F62DDB">
        <w:t>.</w:t>
      </w:r>
    </w:p>
    <w:p w:rsidR="00A66C9C" w:rsidRPr="00A66C9C" w:rsidRDefault="002021E6" w:rsidP="00A66C9C">
      <w:pPr>
        <w:pStyle w:val="a1"/>
        <w:numPr>
          <w:ilvl w:val="2"/>
          <w:numId w:val="30"/>
        </w:numPr>
        <w:rPr>
          <w:lang w:val="en-US"/>
        </w:rPr>
      </w:pPr>
      <w:proofErr w:type="spellStart"/>
      <w:r w:rsidRPr="00A66C9C">
        <w:rPr>
          <w:lang w:val="en-US"/>
        </w:rPr>
        <w:t>Связывание</w:t>
      </w:r>
      <w:proofErr w:type="spellEnd"/>
      <w:r w:rsidRPr="00A66C9C">
        <w:rPr>
          <w:lang w:val="en-US"/>
        </w:rPr>
        <w:t xml:space="preserve"> </w:t>
      </w:r>
      <w:proofErr w:type="spellStart"/>
      <w:r w:rsidRPr="00A66C9C">
        <w:rPr>
          <w:lang w:val="en-US"/>
        </w:rPr>
        <w:t>портов</w:t>
      </w:r>
      <w:proofErr w:type="spellEnd"/>
      <w:r w:rsidRPr="00A66C9C">
        <w:rPr>
          <w:lang w:val="en-US"/>
        </w:rPr>
        <w:t xml:space="preserve"> WAN/LAN (WAN/LAN port mapping).</w:t>
      </w:r>
    </w:p>
    <w:p w:rsidR="00A66C9C" w:rsidRDefault="002021E6" w:rsidP="00A66C9C">
      <w:pPr>
        <w:pStyle w:val="a1"/>
        <w:numPr>
          <w:ilvl w:val="2"/>
          <w:numId w:val="30"/>
        </w:numPr>
      </w:pPr>
      <w:proofErr w:type="spellStart"/>
      <w:r w:rsidRPr="00A66C9C">
        <w:rPr>
          <w:lang w:val="en-US"/>
        </w:rPr>
        <w:t>Поддержка</w:t>
      </w:r>
      <w:proofErr w:type="spellEnd"/>
      <w:r w:rsidRPr="00A66C9C">
        <w:rPr>
          <w:lang w:val="en-US"/>
        </w:rPr>
        <w:t xml:space="preserve"> </w:t>
      </w:r>
      <w:proofErr w:type="spellStart"/>
      <w:r w:rsidRPr="00A66C9C">
        <w:rPr>
          <w:lang w:val="en-US"/>
        </w:rPr>
        <w:t>прозрачного</w:t>
      </w:r>
      <w:proofErr w:type="spellEnd"/>
      <w:r w:rsidRPr="00A66C9C">
        <w:rPr>
          <w:lang w:val="en-US"/>
        </w:rPr>
        <w:t xml:space="preserve"> </w:t>
      </w:r>
      <w:proofErr w:type="spellStart"/>
      <w:r w:rsidRPr="00A66C9C">
        <w:rPr>
          <w:lang w:val="en-US"/>
        </w:rPr>
        <w:t>моста</w:t>
      </w:r>
      <w:proofErr w:type="spellEnd"/>
      <w:r w:rsidRPr="00A66C9C">
        <w:rPr>
          <w:lang w:val="en-US"/>
        </w:rPr>
        <w:t xml:space="preserve"> </w:t>
      </w:r>
      <w:proofErr w:type="spellStart"/>
      <w:r w:rsidRPr="00A66C9C">
        <w:rPr>
          <w:lang w:val="en-US"/>
        </w:rPr>
        <w:t>между</w:t>
      </w:r>
      <w:proofErr w:type="spellEnd"/>
      <w:r w:rsidRPr="00A66C9C">
        <w:rPr>
          <w:lang w:val="en-US"/>
        </w:rPr>
        <w:t xml:space="preserve"> </w:t>
      </w:r>
      <w:proofErr w:type="spellStart"/>
      <w:r w:rsidRPr="00A66C9C">
        <w:rPr>
          <w:lang w:val="en-US"/>
        </w:rPr>
        <w:t>хостами</w:t>
      </w:r>
      <w:proofErr w:type="spellEnd"/>
      <w:r w:rsidRPr="00A66C9C">
        <w:rPr>
          <w:lang w:val="en-US"/>
        </w:rPr>
        <w:t xml:space="preserve"> LAN (Transparent bridging between LAN).</w:t>
      </w:r>
    </w:p>
    <w:p w:rsidR="00A66C9C" w:rsidRPr="00352DBA" w:rsidRDefault="002021E6" w:rsidP="00A66C9C">
      <w:pPr>
        <w:pStyle w:val="a1"/>
        <w:numPr>
          <w:ilvl w:val="2"/>
          <w:numId w:val="30"/>
        </w:numPr>
        <w:rPr>
          <w:lang w:val="en-US"/>
        </w:rPr>
      </w:pPr>
      <w:r w:rsidRPr="00A66C9C">
        <w:rPr>
          <w:lang w:val="en-US"/>
        </w:rPr>
        <w:t xml:space="preserve">IPv6 </w:t>
      </w:r>
      <w:r w:rsidRPr="007F1A93">
        <w:t>и</w:t>
      </w:r>
      <w:r w:rsidRPr="00A66C9C">
        <w:rPr>
          <w:lang w:val="en-US"/>
        </w:rPr>
        <w:t xml:space="preserve"> IPv4 dual stack.</w:t>
      </w:r>
    </w:p>
    <w:p w:rsidR="00352DBA" w:rsidRPr="00A66C9C" w:rsidRDefault="00352DBA" w:rsidP="00A66C9C">
      <w:pPr>
        <w:pStyle w:val="a1"/>
        <w:numPr>
          <w:ilvl w:val="2"/>
          <w:numId w:val="30"/>
        </w:numPr>
        <w:rPr>
          <w:lang w:val="en-US"/>
        </w:rPr>
      </w:pPr>
      <w:r>
        <w:rPr>
          <w:lang w:val="en-US"/>
        </w:rPr>
        <w:t>RFC 3633 – IPv6 prefix options for DHCPv6</w:t>
      </w:r>
    </w:p>
    <w:p w:rsidR="00A66C9C" w:rsidRPr="00A66C9C" w:rsidRDefault="008C4087" w:rsidP="00A66C9C">
      <w:pPr>
        <w:pStyle w:val="a1"/>
        <w:numPr>
          <w:ilvl w:val="2"/>
          <w:numId w:val="30"/>
        </w:numPr>
      </w:pPr>
      <w:r w:rsidRPr="00A66C9C">
        <w:rPr>
          <w:lang w:val="en-US"/>
        </w:rPr>
        <w:t>Source</w:t>
      </w:r>
      <w:r w:rsidRPr="002021E6">
        <w:t xml:space="preserve"> </w:t>
      </w:r>
      <w:r w:rsidRPr="00A66C9C">
        <w:rPr>
          <w:lang w:val="en-US"/>
        </w:rPr>
        <w:t>based</w:t>
      </w:r>
      <w:r w:rsidRPr="002021E6">
        <w:t xml:space="preserve"> </w:t>
      </w:r>
      <w:r w:rsidRPr="00A66C9C">
        <w:rPr>
          <w:lang w:val="en-US"/>
        </w:rPr>
        <w:t>routing</w:t>
      </w:r>
      <w:r>
        <w:t xml:space="preserve"> – маршрутизация по входящему интерфейсу (опционально)</w:t>
      </w:r>
      <w:r w:rsidRPr="00BD206D">
        <w:t>.</w:t>
      </w:r>
    </w:p>
    <w:p w:rsidR="00A66C9C" w:rsidRPr="00A66C9C" w:rsidRDefault="002021E6" w:rsidP="00A66C9C">
      <w:pPr>
        <w:pStyle w:val="a1"/>
        <w:numPr>
          <w:ilvl w:val="2"/>
          <w:numId w:val="30"/>
        </w:numPr>
        <w:rPr>
          <w:lang w:val="en-US"/>
        </w:rPr>
      </w:pPr>
      <w:r w:rsidRPr="00A66C9C">
        <w:rPr>
          <w:lang w:val="en-US"/>
        </w:rPr>
        <w:t>DNS</w:t>
      </w:r>
      <w:r w:rsidRPr="007F1A93">
        <w:t xml:space="preserve"> </w:t>
      </w:r>
      <w:r w:rsidRPr="00A66C9C">
        <w:rPr>
          <w:lang w:val="en-US"/>
        </w:rPr>
        <w:t>Client</w:t>
      </w:r>
      <w:r w:rsidR="00F62DDB" w:rsidRPr="007F1A93" w:rsidDel="00F62DDB">
        <w:t xml:space="preserve"> </w:t>
      </w:r>
      <w:r w:rsidRPr="007F1A93">
        <w:t>/</w:t>
      </w:r>
      <w:r w:rsidRPr="00A66C9C">
        <w:rPr>
          <w:lang w:val="en-US"/>
        </w:rPr>
        <w:t>Server</w:t>
      </w:r>
      <w:r w:rsidRPr="007F1A93">
        <w:t>/</w:t>
      </w:r>
      <w:r w:rsidRPr="00A66C9C">
        <w:rPr>
          <w:lang w:val="en-US"/>
        </w:rPr>
        <w:t>Relay</w:t>
      </w:r>
      <w:r w:rsidR="00F62DDB">
        <w:t>.</w:t>
      </w:r>
    </w:p>
    <w:p w:rsidR="00A66C9C" w:rsidRPr="00A66C9C" w:rsidRDefault="00661A14" w:rsidP="00A66C9C">
      <w:pPr>
        <w:pStyle w:val="a1"/>
        <w:numPr>
          <w:ilvl w:val="2"/>
          <w:numId w:val="30"/>
        </w:numPr>
        <w:rPr>
          <w:lang w:val="en-US"/>
        </w:rPr>
      </w:pPr>
      <w:proofErr w:type="spellStart"/>
      <w:r w:rsidRPr="00A66C9C">
        <w:rPr>
          <w:lang w:val="en-US"/>
        </w:rPr>
        <w:t>DNSv</w:t>
      </w:r>
      <w:proofErr w:type="spellEnd"/>
      <w:r w:rsidRPr="007F1A93">
        <w:t>6</w:t>
      </w:r>
      <w:r w:rsidR="00F62DDB">
        <w:t>.</w:t>
      </w:r>
    </w:p>
    <w:p w:rsidR="00A66C9C" w:rsidRDefault="00F62DDB" w:rsidP="00A66C9C">
      <w:pPr>
        <w:pStyle w:val="a1"/>
        <w:numPr>
          <w:ilvl w:val="2"/>
          <w:numId w:val="30"/>
        </w:numPr>
      </w:pPr>
      <w:r w:rsidRPr="00A66C9C">
        <w:rPr>
          <w:lang w:val="en-US"/>
        </w:rPr>
        <w:t>RFC</w:t>
      </w:r>
      <w:r w:rsidRPr="003A440A">
        <w:t xml:space="preserve"> 1305 – </w:t>
      </w:r>
      <w:r w:rsidRPr="00A66C9C">
        <w:rPr>
          <w:lang w:val="en-US"/>
        </w:rPr>
        <w:t>NTP</w:t>
      </w:r>
      <w:r>
        <w:t xml:space="preserve"> и</w:t>
      </w:r>
      <w:r w:rsidRPr="003A440A">
        <w:t>/</w:t>
      </w:r>
      <w:r>
        <w:t xml:space="preserve">или </w:t>
      </w:r>
      <w:r w:rsidRPr="00A66C9C">
        <w:rPr>
          <w:lang w:val="en-US"/>
        </w:rPr>
        <w:t>RFC</w:t>
      </w:r>
      <w:r w:rsidRPr="003A440A">
        <w:t xml:space="preserve"> 4330 – </w:t>
      </w:r>
      <w:r w:rsidRPr="00A66C9C">
        <w:rPr>
          <w:lang w:val="en-US"/>
        </w:rPr>
        <w:t>SNTP</w:t>
      </w:r>
      <w:r w:rsidR="006206B3" w:rsidRPr="006206B3">
        <w:t>.</w:t>
      </w:r>
    </w:p>
    <w:p w:rsidR="002021E6" w:rsidRDefault="00B13DB2" w:rsidP="00A66C9C">
      <w:pPr>
        <w:pStyle w:val="a1"/>
        <w:numPr>
          <w:ilvl w:val="2"/>
          <w:numId w:val="30"/>
        </w:numPr>
        <w:rPr>
          <w:rStyle w:val="apple-converted-space"/>
        </w:rPr>
      </w:pPr>
      <w:r w:rsidRPr="00257E8A">
        <w:t>Поддержка</w:t>
      </w:r>
      <w:r w:rsidRPr="00257E8A">
        <w:rPr>
          <w:rStyle w:val="apple-converted-space"/>
        </w:rPr>
        <w:t> </w:t>
      </w:r>
      <w:r w:rsidRPr="00A66C9C">
        <w:rPr>
          <w:lang w:val="en-US"/>
        </w:rPr>
        <w:t>RFC</w:t>
      </w:r>
      <w:r w:rsidRPr="00257E8A">
        <w:rPr>
          <w:rStyle w:val="apple-converted-space"/>
        </w:rPr>
        <w:t> 4638</w:t>
      </w:r>
      <w:r w:rsidR="005929FA">
        <w:rPr>
          <w:rStyle w:val="apple-converted-space"/>
        </w:rPr>
        <w:t xml:space="preserve"> (опционально)</w:t>
      </w:r>
      <w:r w:rsidR="006206B3" w:rsidRPr="00A66C9C">
        <w:rPr>
          <w:rStyle w:val="apple-converted-space"/>
          <w:lang w:val="en-US"/>
        </w:rPr>
        <w:t>.</w:t>
      </w:r>
    </w:p>
    <w:p w:rsidR="005929FA" w:rsidRDefault="005929FA" w:rsidP="005929FA">
      <w:pPr>
        <w:pStyle w:val="a1"/>
        <w:ind w:left="360" w:firstLine="0"/>
      </w:pPr>
    </w:p>
    <w:p w:rsidR="002021E6" w:rsidRPr="007F1A93" w:rsidRDefault="002021E6" w:rsidP="002021E6">
      <w:pPr>
        <w:pStyle w:val="a1"/>
        <w:ind w:firstLine="0"/>
        <w:rPr>
          <w:b/>
          <w:i/>
        </w:rPr>
      </w:pPr>
      <w:r w:rsidRPr="002021E6">
        <w:rPr>
          <w:b/>
          <w:i/>
          <w:lang w:val="en-US"/>
        </w:rPr>
        <w:t>NAT</w:t>
      </w:r>
    </w:p>
    <w:p w:rsidR="007F1A93" w:rsidRDefault="002021E6" w:rsidP="00545F7F">
      <w:pPr>
        <w:pStyle w:val="a1"/>
        <w:numPr>
          <w:ilvl w:val="2"/>
          <w:numId w:val="30"/>
        </w:numPr>
      </w:pPr>
      <w:r>
        <w:rPr>
          <w:lang w:val="en-US"/>
        </w:rPr>
        <w:t>RFC</w:t>
      </w:r>
      <w:r w:rsidRPr="002021E6">
        <w:t xml:space="preserve"> 3022 - </w:t>
      </w:r>
      <w:r>
        <w:rPr>
          <w:lang w:val="en-US"/>
        </w:rPr>
        <w:t>NAT</w:t>
      </w:r>
      <w:r w:rsidRPr="002021E6">
        <w:t>/</w:t>
      </w:r>
      <w:r>
        <w:rPr>
          <w:lang w:val="en-US"/>
        </w:rPr>
        <w:t>NAPT</w:t>
      </w:r>
      <w:r w:rsidRPr="002021E6">
        <w:t xml:space="preserve">, </w:t>
      </w:r>
      <w:r w:rsidR="0066748C">
        <w:t>не менее</w:t>
      </w:r>
      <w:r w:rsidR="0047411B" w:rsidRPr="002021E6">
        <w:t xml:space="preserve"> </w:t>
      </w:r>
      <w:r w:rsidR="007304C9" w:rsidRPr="007304C9">
        <w:t>1500</w:t>
      </w:r>
      <w:r w:rsidRPr="002021E6">
        <w:t xml:space="preserve"> сессий</w:t>
      </w:r>
      <w:r w:rsidR="0047411B">
        <w:t>.</w:t>
      </w:r>
    </w:p>
    <w:p w:rsidR="007F1A93" w:rsidRDefault="002021E6" w:rsidP="00545F7F">
      <w:pPr>
        <w:pStyle w:val="a1"/>
        <w:numPr>
          <w:ilvl w:val="2"/>
          <w:numId w:val="30"/>
        </w:numPr>
      </w:pPr>
      <w:r>
        <w:t xml:space="preserve">Поддержка </w:t>
      </w:r>
      <w:r w:rsidRPr="007F1A93">
        <w:rPr>
          <w:lang w:val="en-US"/>
        </w:rPr>
        <w:t>Reverse</w:t>
      </w:r>
      <w:r w:rsidRPr="005929FA">
        <w:t xml:space="preserve"> </w:t>
      </w:r>
      <w:r w:rsidRPr="007F1A93">
        <w:rPr>
          <w:lang w:val="en-US"/>
        </w:rPr>
        <w:t>NAT</w:t>
      </w:r>
      <w:r w:rsidR="0047411B">
        <w:t xml:space="preserve"> </w:t>
      </w:r>
      <w:r w:rsidR="0047411B" w:rsidRPr="00732DB3">
        <w:t>(</w:t>
      </w:r>
      <w:r w:rsidR="0047411B">
        <w:t xml:space="preserve">Возможность трансляции </w:t>
      </w:r>
      <w:r w:rsidR="0047411B" w:rsidRPr="007F1A93">
        <w:rPr>
          <w:lang w:val="en-US"/>
        </w:rPr>
        <w:t>IP</w:t>
      </w:r>
      <w:r w:rsidR="0047411B" w:rsidRPr="00732DB3">
        <w:t xml:space="preserve"> </w:t>
      </w:r>
      <w:r w:rsidR="0047411B">
        <w:t xml:space="preserve">адреса и порта назначения – </w:t>
      </w:r>
      <w:r w:rsidR="0047411B" w:rsidRPr="007F1A93">
        <w:rPr>
          <w:lang w:val="en-US"/>
        </w:rPr>
        <w:t>Destination</w:t>
      </w:r>
      <w:r w:rsidR="0047411B" w:rsidRPr="00732DB3">
        <w:t xml:space="preserve"> </w:t>
      </w:r>
      <w:r w:rsidR="0047411B" w:rsidRPr="007F1A93">
        <w:rPr>
          <w:lang w:val="en-US"/>
        </w:rPr>
        <w:t>IP</w:t>
      </w:r>
      <w:r w:rsidR="0047411B" w:rsidRPr="00732DB3">
        <w:t xml:space="preserve"> </w:t>
      </w:r>
      <w:r w:rsidR="0047411B" w:rsidRPr="007F1A93">
        <w:rPr>
          <w:lang w:val="en-US"/>
        </w:rPr>
        <w:t>address</w:t>
      </w:r>
      <w:r w:rsidR="0047411B" w:rsidRPr="00732DB3">
        <w:t xml:space="preserve"> </w:t>
      </w:r>
      <w:r w:rsidR="0047411B" w:rsidRPr="007F1A93">
        <w:rPr>
          <w:lang w:val="en-US"/>
        </w:rPr>
        <w:t>and</w:t>
      </w:r>
      <w:r w:rsidR="0047411B" w:rsidRPr="00732DB3">
        <w:t xml:space="preserve"> </w:t>
      </w:r>
      <w:r w:rsidR="0047411B" w:rsidRPr="007F1A93">
        <w:rPr>
          <w:lang w:val="en-US"/>
        </w:rPr>
        <w:t>port</w:t>
      </w:r>
      <w:r w:rsidR="0047411B" w:rsidRPr="00732DB3">
        <w:t>)</w:t>
      </w:r>
      <w:r>
        <w:t>.</w:t>
      </w:r>
    </w:p>
    <w:p w:rsidR="007F1A93" w:rsidRDefault="002021E6" w:rsidP="00545F7F">
      <w:pPr>
        <w:pStyle w:val="a1"/>
        <w:numPr>
          <w:ilvl w:val="2"/>
          <w:numId w:val="30"/>
        </w:numPr>
      </w:pPr>
      <w:r>
        <w:t xml:space="preserve">Поддержка </w:t>
      </w:r>
      <w:r w:rsidRPr="007F1A93">
        <w:rPr>
          <w:lang w:val="en-US"/>
        </w:rPr>
        <w:t>UPnP</w:t>
      </w:r>
      <w:r w:rsidRPr="002021E6">
        <w:t xml:space="preserve"> </w:t>
      </w:r>
      <w:r w:rsidRPr="007F1A93">
        <w:rPr>
          <w:lang w:val="en-US"/>
        </w:rPr>
        <w:t>c</w:t>
      </w:r>
      <w:r>
        <w:t xml:space="preserve"> возможностью проброса порта для удаленного управления </w:t>
      </w:r>
      <w:r w:rsidRPr="007F1A93">
        <w:rPr>
          <w:lang w:val="en-US"/>
        </w:rPr>
        <w:t>STB</w:t>
      </w:r>
      <w:r w:rsidR="006206B3">
        <w:t>.</w:t>
      </w:r>
    </w:p>
    <w:p w:rsidR="007F1A93" w:rsidRDefault="002021E6" w:rsidP="00545F7F">
      <w:pPr>
        <w:pStyle w:val="a1"/>
        <w:numPr>
          <w:ilvl w:val="2"/>
          <w:numId w:val="30"/>
        </w:numPr>
      </w:pPr>
      <w:r w:rsidRPr="007F1A93">
        <w:rPr>
          <w:lang w:val="en-US"/>
        </w:rPr>
        <w:t xml:space="preserve">RFC 826 </w:t>
      </w:r>
      <w:r w:rsidR="00F62DDB" w:rsidRPr="007F1A93">
        <w:rPr>
          <w:lang w:val="en-US"/>
        </w:rPr>
        <w:t>–</w:t>
      </w:r>
      <w:r w:rsidRPr="007F1A93">
        <w:rPr>
          <w:lang w:val="en-US"/>
        </w:rPr>
        <w:t xml:space="preserve"> ARP.</w:t>
      </w:r>
    </w:p>
    <w:p w:rsidR="002021E6" w:rsidRDefault="002021E6" w:rsidP="00545F7F">
      <w:pPr>
        <w:pStyle w:val="a1"/>
        <w:numPr>
          <w:ilvl w:val="2"/>
          <w:numId w:val="30"/>
        </w:numPr>
      </w:pPr>
      <w:r w:rsidRPr="007F1A93">
        <w:rPr>
          <w:lang w:val="en-US"/>
        </w:rPr>
        <w:t>RFC 791 – ICMP.</w:t>
      </w:r>
    </w:p>
    <w:p w:rsidR="002021E6" w:rsidRDefault="002021E6" w:rsidP="002021E6">
      <w:pPr>
        <w:pStyle w:val="a1"/>
        <w:ind w:firstLine="0"/>
        <w:rPr>
          <w:lang w:val="en-US"/>
        </w:rPr>
      </w:pPr>
    </w:p>
    <w:p w:rsidR="002021E6" w:rsidRPr="002021E6" w:rsidRDefault="002021E6" w:rsidP="002021E6">
      <w:pPr>
        <w:pStyle w:val="a1"/>
        <w:ind w:firstLine="0"/>
        <w:rPr>
          <w:b/>
          <w:i/>
          <w:lang w:val="en-US"/>
        </w:rPr>
      </w:pPr>
      <w:r w:rsidRPr="002021E6">
        <w:rPr>
          <w:b/>
          <w:i/>
          <w:lang w:val="en-US"/>
        </w:rPr>
        <w:t>DHCP</w:t>
      </w:r>
    </w:p>
    <w:p w:rsidR="007F1A93" w:rsidRPr="007F1A93" w:rsidRDefault="002021E6" w:rsidP="00545F7F">
      <w:pPr>
        <w:pStyle w:val="a1"/>
        <w:numPr>
          <w:ilvl w:val="2"/>
          <w:numId w:val="30"/>
        </w:numPr>
        <w:rPr>
          <w:lang w:val="en-US"/>
        </w:rPr>
      </w:pPr>
      <w:r>
        <w:rPr>
          <w:lang w:val="en-US"/>
        </w:rPr>
        <w:t>RFC</w:t>
      </w:r>
      <w:r w:rsidRPr="002021E6">
        <w:rPr>
          <w:lang w:val="en-US"/>
        </w:rPr>
        <w:t xml:space="preserve"> 2131, 2132, 3315 </w:t>
      </w:r>
      <w:r w:rsidR="003F3F26">
        <w:rPr>
          <w:lang w:val="en-US"/>
        </w:rPr>
        <w:t>–</w:t>
      </w:r>
      <w:r w:rsidRPr="002021E6">
        <w:rPr>
          <w:lang w:val="en-US"/>
        </w:rPr>
        <w:t xml:space="preserve"> </w:t>
      </w:r>
      <w:r>
        <w:rPr>
          <w:lang w:val="en-US"/>
        </w:rPr>
        <w:t>DHCP</w:t>
      </w:r>
      <w:r w:rsidRPr="002021E6">
        <w:rPr>
          <w:lang w:val="en-US"/>
        </w:rPr>
        <w:t>-</w:t>
      </w:r>
      <w:r>
        <w:rPr>
          <w:lang w:val="en-US"/>
        </w:rPr>
        <w:t>server</w:t>
      </w:r>
      <w:r w:rsidRPr="002021E6">
        <w:rPr>
          <w:lang w:val="en-US"/>
        </w:rPr>
        <w:t>/</w:t>
      </w:r>
      <w:r>
        <w:rPr>
          <w:lang w:val="en-US"/>
        </w:rPr>
        <w:t>client</w:t>
      </w:r>
      <w:r w:rsidRPr="002021E6">
        <w:rPr>
          <w:lang w:val="en-US"/>
        </w:rPr>
        <w:t>/</w:t>
      </w:r>
      <w:r>
        <w:rPr>
          <w:lang w:val="en-US"/>
        </w:rPr>
        <w:t>relay</w:t>
      </w:r>
      <w:r w:rsidRPr="002021E6">
        <w:rPr>
          <w:lang w:val="en-US"/>
        </w:rPr>
        <w:t xml:space="preserve"> </w:t>
      </w:r>
    </w:p>
    <w:p w:rsidR="007F1A93" w:rsidRPr="007F1A93" w:rsidRDefault="00661A14" w:rsidP="00545F7F">
      <w:pPr>
        <w:pStyle w:val="a1"/>
        <w:numPr>
          <w:ilvl w:val="2"/>
          <w:numId w:val="30"/>
        </w:numPr>
        <w:rPr>
          <w:lang w:val="en-US"/>
        </w:rPr>
      </w:pPr>
      <w:r w:rsidRPr="007F1A93">
        <w:rPr>
          <w:lang w:val="en-US"/>
        </w:rPr>
        <w:t>DHCPv6</w:t>
      </w:r>
    </w:p>
    <w:p w:rsidR="007F1A93" w:rsidRDefault="002021E6" w:rsidP="00545F7F">
      <w:pPr>
        <w:pStyle w:val="a1"/>
        <w:numPr>
          <w:ilvl w:val="2"/>
          <w:numId w:val="30"/>
        </w:numPr>
      </w:pPr>
      <w:r>
        <w:t xml:space="preserve">Поддержка опций </w:t>
      </w:r>
      <w:r w:rsidRPr="007F1A93">
        <w:rPr>
          <w:lang w:val="en-US"/>
        </w:rPr>
        <w:t>DHCP</w:t>
      </w:r>
      <w:r>
        <w:t>: 43, 60, 66, 67, 82, 120</w:t>
      </w:r>
      <w:r w:rsidR="0047411B">
        <w:t>, 121</w:t>
      </w:r>
      <w:r>
        <w:t xml:space="preserve"> для автоматического получения конфигурационных параметров</w:t>
      </w:r>
      <w:r w:rsidR="003F3F26">
        <w:t xml:space="preserve"> </w:t>
      </w:r>
      <w:r w:rsidR="003F3F26" w:rsidRPr="00732DB3">
        <w:t>(</w:t>
      </w:r>
      <w:r w:rsidR="003F3F26">
        <w:t>опционально</w:t>
      </w:r>
      <w:r w:rsidR="003F3F26" w:rsidRPr="00732DB3">
        <w:t>)</w:t>
      </w:r>
      <w:r>
        <w:t>.</w:t>
      </w:r>
    </w:p>
    <w:p w:rsidR="007F1A93" w:rsidRDefault="002021E6" w:rsidP="00545F7F">
      <w:pPr>
        <w:pStyle w:val="a1"/>
        <w:numPr>
          <w:ilvl w:val="2"/>
          <w:numId w:val="30"/>
        </w:numPr>
      </w:pPr>
      <w:r>
        <w:lastRenderedPageBreak/>
        <w:t xml:space="preserve">Подстановка корректных значений в опции </w:t>
      </w:r>
      <w:r w:rsidRPr="007F1A93">
        <w:rPr>
          <w:lang w:val="en-US"/>
        </w:rPr>
        <w:t>DHCP</w:t>
      </w:r>
      <w:r w:rsidRPr="002021E6">
        <w:t xml:space="preserve"> </w:t>
      </w:r>
      <w:r w:rsidRPr="007F1A93">
        <w:rPr>
          <w:lang w:val="en-US"/>
        </w:rPr>
        <w:t>Options</w:t>
      </w:r>
      <w:r>
        <w:t xml:space="preserve"> 43, 66, 67, 20 при получении запроса от </w:t>
      </w:r>
      <w:r w:rsidRPr="007F1A93">
        <w:rPr>
          <w:lang w:val="en-US"/>
        </w:rPr>
        <w:t>STB</w:t>
      </w:r>
      <w:r>
        <w:t xml:space="preserve"> (опознается по </w:t>
      </w:r>
      <w:r w:rsidRPr="007F1A93">
        <w:rPr>
          <w:lang w:val="en-US"/>
        </w:rPr>
        <w:t>DHCP</w:t>
      </w:r>
      <w:r w:rsidRPr="002021E6">
        <w:t xml:space="preserve"> </w:t>
      </w:r>
      <w:r w:rsidRPr="007F1A93">
        <w:rPr>
          <w:lang w:val="en-US"/>
        </w:rPr>
        <w:t>Option</w:t>
      </w:r>
      <w:r>
        <w:t xml:space="preserve"> 60). Значения должны настраиваться при помощи </w:t>
      </w:r>
      <w:r w:rsidRPr="007F1A93">
        <w:rPr>
          <w:lang w:val="en-US"/>
        </w:rPr>
        <w:t>TR</w:t>
      </w:r>
      <w:r>
        <w:t>-069</w:t>
      </w:r>
      <w:r w:rsidR="003F3F26">
        <w:t xml:space="preserve"> </w:t>
      </w:r>
      <w:r w:rsidR="003F3F26" w:rsidRPr="00732DB3">
        <w:t>(</w:t>
      </w:r>
      <w:r w:rsidR="003F3F26">
        <w:t>опционально</w:t>
      </w:r>
      <w:r w:rsidR="003F3F26" w:rsidRPr="00732DB3">
        <w:t>)</w:t>
      </w:r>
      <w:r>
        <w:t>.</w:t>
      </w:r>
    </w:p>
    <w:p w:rsidR="007F1A93" w:rsidRDefault="007F1A93" w:rsidP="00545F7F">
      <w:pPr>
        <w:pStyle w:val="a1"/>
        <w:numPr>
          <w:ilvl w:val="2"/>
          <w:numId w:val="30"/>
        </w:numPr>
      </w:pPr>
      <w:r>
        <w:t>П</w:t>
      </w:r>
      <w:r w:rsidR="002021E6">
        <w:t xml:space="preserve">оддержка автоматического и ручного конфигурирования пулов </w:t>
      </w:r>
      <w:proofErr w:type="spellStart"/>
      <w:r w:rsidR="002021E6" w:rsidRPr="007F1A93">
        <w:rPr>
          <w:lang w:val="en-US"/>
        </w:rPr>
        <w:t>ip</w:t>
      </w:r>
      <w:proofErr w:type="spellEnd"/>
      <w:r w:rsidR="002021E6">
        <w:t xml:space="preserve">-адресов для локальной сети и каждого </w:t>
      </w:r>
      <w:r w:rsidR="002021E6" w:rsidRPr="007F1A93">
        <w:rPr>
          <w:lang w:val="en-US"/>
        </w:rPr>
        <w:t>VLAN</w:t>
      </w:r>
      <w:r w:rsidR="002021E6">
        <w:t>’а;</w:t>
      </w:r>
    </w:p>
    <w:p w:rsidR="002021E6" w:rsidRDefault="007F1A93" w:rsidP="00545F7F">
      <w:pPr>
        <w:pStyle w:val="a1"/>
        <w:numPr>
          <w:ilvl w:val="2"/>
          <w:numId w:val="30"/>
        </w:numPr>
      </w:pPr>
      <w:r>
        <w:t>Д</w:t>
      </w:r>
      <w:r w:rsidR="002021E6">
        <w:t xml:space="preserve">олжна быть предусмотрена возможность просмотра подключенных </w:t>
      </w:r>
      <w:r w:rsidR="002021E6" w:rsidRPr="007F1A93">
        <w:rPr>
          <w:lang w:val="en-US"/>
        </w:rPr>
        <w:t>DHCP</w:t>
      </w:r>
      <w:r w:rsidR="002021E6">
        <w:t>-клиентов в локальной сети устройства с возможностью типизации;</w:t>
      </w:r>
    </w:p>
    <w:p w:rsidR="002021E6" w:rsidRPr="006337E0" w:rsidRDefault="002021E6" w:rsidP="002021E6">
      <w:pPr>
        <w:pStyle w:val="a1"/>
        <w:ind w:firstLine="0"/>
      </w:pPr>
    </w:p>
    <w:p w:rsidR="002021E6" w:rsidRPr="002021E6" w:rsidRDefault="002021E6" w:rsidP="002021E6">
      <w:pPr>
        <w:pStyle w:val="a1"/>
        <w:ind w:firstLine="0"/>
        <w:rPr>
          <w:b/>
          <w:i/>
        </w:rPr>
      </w:pPr>
      <w:r w:rsidRPr="002021E6">
        <w:rPr>
          <w:b/>
          <w:i/>
          <w:lang w:val="en-US"/>
        </w:rPr>
        <w:t>Multicast</w:t>
      </w:r>
    </w:p>
    <w:p w:rsidR="00B877D8" w:rsidRDefault="002021E6" w:rsidP="00545F7F">
      <w:pPr>
        <w:pStyle w:val="a1"/>
        <w:numPr>
          <w:ilvl w:val="2"/>
          <w:numId w:val="30"/>
        </w:numPr>
      </w:pPr>
      <w:r w:rsidRPr="00B877D8">
        <w:rPr>
          <w:lang w:val="en-US"/>
        </w:rPr>
        <w:t>MVR</w:t>
      </w:r>
      <w:r>
        <w:t xml:space="preserve"> на </w:t>
      </w:r>
      <w:r w:rsidR="00574491" w:rsidRPr="00B877D8">
        <w:rPr>
          <w:lang w:val="en-US"/>
        </w:rPr>
        <w:t>L</w:t>
      </w:r>
      <w:r w:rsidRPr="00B877D8">
        <w:rPr>
          <w:lang w:val="en-US"/>
        </w:rPr>
        <w:t>AN</w:t>
      </w:r>
      <w:r>
        <w:t xml:space="preserve"> интерфейс</w:t>
      </w:r>
      <w:r w:rsidR="00660E41">
        <w:t>ах</w:t>
      </w:r>
      <w:r w:rsidR="0047351A">
        <w:t xml:space="preserve"> </w:t>
      </w:r>
    </w:p>
    <w:p w:rsidR="007F1A93" w:rsidRDefault="009D075B" w:rsidP="00545F7F">
      <w:pPr>
        <w:pStyle w:val="a1"/>
        <w:numPr>
          <w:ilvl w:val="2"/>
          <w:numId w:val="30"/>
        </w:numPr>
      </w:pPr>
      <w:r>
        <w:t xml:space="preserve">Поддержка не менее двух </w:t>
      </w:r>
      <w:r w:rsidRPr="00B877D8">
        <w:rPr>
          <w:lang w:val="en-US"/>
        </w:rPr>
        <w:t>MCAST</w:t>
      </w:r>
      <w:r w:rsidRPr="002021E6">
        <w:t xml:space="preserve"> </w:t>
      </w:r>
      <w:r w:rsidRPr="00B877D8">
        <w:rPr>
          <w:lang w:val="en-US"/>
        </w:rPr>
        <w:t>VLAN</w:t>
      </w:r>
      <w:r>
        <w:t xml:space="preserve"> (опционально)</w:t>
      </w:r>
    </w:p>
    <w:p w:rsidR="007F1A93" w:rsidRDefault="002021E6" w:rsidP="00545F7F">
      <w:pPr>
        <w:pStyle w:val="a1"/>
        <w:numPr>
          <w:ilvl w:val="2"/>
          <w:numId w:val="30"/>
        </w:numPr>
      </w:pPr>
      <w:r w:rsidRPr="005929FA">
        <w:t>IGMP</w:t>
      </w:r>
      <w:r w:rsidRPr="002021E6">
        <w:t xml:space="preserve"> </w:t>
      </w:r>
      <w:r w:rsidRPr="005929FA">
        <w:t>V</w:t>
      </w:r>
      <w:r>
        <w:t xml:space="preserve">2, </w:t>
      </w:r>
      <w:r w:rsidRPr="005929FA">
        <w:t>V</w:t>
      </w:r>
      <w:r>
        <w:t xml:space="preserve">3 на </w:t>
      </w:r>
      <w:r w:rsidRPr="005929FA">
        <w:t>LAN</w:t>
      </w:r>
      <w:r>
        <w:t xml:space="preserve"> интерфейсах</w:t>
      </w:r>
    </w:p>
    <w:p w:rsidR="007F1A93" w:rsidRDefault="002021E6" w:rsidP="00545F7F">
      <w:pPr>
        <w:pStyle w:val="a1"/>
        <w:numPr>
          <w:ilvl w:val="2"/>
          <w:numId w:val="30"/>
        </w:numPr>
      </w:pPr>
      <w:r w:rsidRPr="005929FA">
        <w:t xml:space="preserve">IGMP </w:t>
      </w:r>
      <w:proofErr w:type="spellStart"/>
      <w:r w:rsidRPr="005929FA">
        <w:t>Proxy</w:t>
      </w:r>
      <w:proofErr w:type="spellEnd"/>
    </w:p>
    <w:p w:rsidR="002021E6" w:rsidRDefault="002021E6" w:rsidP="00545F7F">
      <w:pPr>
        <w:pStyle w:val="a1"/>
        <w:numPr>
          <w:ilvl w:val="2"/>
          <w:numId w:val="30"/>
        </w:numPr>
      </w:pPr>
      <w:r>
        <w:t xml:space="preserve">Для </w:t>
      </w:r>
      <w:r w:rsidRPr="007F1A93">
        <w:rPr>
          <w:lang w:val="en-US"/>
        </w:rPr>
        <w:t>RT</w:t>
      </w:r>
      <w:r w:rsidR="00574491" w:rsidRPr="007F1A93">
        <w:rPr>
          <w:lang w:val="en-US"/>
        </w:rPr>
        <w:t>S</w:t>
      </w:r>
      <w:r w:rsidRPr="007F1A93">
        <w:rPr>
          <w:lang w:val="en-US"/>
        </w:rPr>
        <w:t>P</w:t>
      </w:r>
      <w:r w:rsidRPr="002021E6">
        <w:t xml:space="preserve"> </w:t>
      </w:r>
      <w:proofErr w:type="spellStart"/>
      <w:r w:rsidRPr="007F1A93">
        <w:rPr>
          <w:lang w:val="en-US"/>
        </w:rPr>
        <w:t>VoD</w:t>
      </w:r>
      <w:proofErr w:type="spellEnd"/>
      <w:r>
        <w:t xml:space="preserve"> необходимо применять либо </w:t>
      </w:r>
      <w:r w:rsidRPr="007F1A93">
        <w:rPr>
          <w:lang w:val="en-US"/>
        </w:rPr>
        <w:t>RT</w:t>
      </w:r>
      <w:r w:rsidR="00574491" w:rsidRPr="007F1A93">
        <w:rPr>
          <w:lang w:val="en-US"/>
        </w:rPr>
        <w:t>S</w:t>
      </w:r>
      <w:r w:rsidRPr="007F1A93">
        <w:rPr>
          <w:lang w:val="en-US"/>
        </w:rPr>
        <w:t>P</w:t>
      </w:r>
      <w:r w:rsidRPr="002021E6">
        <w:t xml:space="preserve"> </w:t>
      </w:r>
      <w:r w:rsidRPr="007F1A93">
        <w:rPr>
          <w:lang w:val="en-US"/>
        </w:rPr>
        <w:t>Proxy</w:t>
      </w:r>
      <w:r>
        <w:t xml:space="preserve">, либо другой механизм, позволяющий использовать более одного устройства </w:t>
      </w:r>
      <w:r w:rsidRPr="007F1A93">
        <w:rPr>
          <w:lang w:val="en-US"/>
        </w:rPr>
        <w:t>STB</w:t>
      </w:r>
      <w:r>
        <w:t xml:space="preserve"> на портах </w:t>
      </w:r>
      <w:r w:rsidRPr="007F1A93">
        <w:rPr>
          <w:lang w:val="en-US"/>
        </w:rPr>
        <w:t>LAN</w:t>
      </w:r>
      <w:r>
        <w:t xml:space="preserve">. Номера </w:t>
      </w:r>
      <w:r w:rsidRPr="007F1A93">
        <w:rPr>
          <w:lang w:val="en-US"/>
        </w:rPr>
        <w:t>UDP</w:t>
      </w:r>
      <w:r>
        <w:t xml:space="preserve"> портов, по которым будет транслироваться </w:t>
      </w:r>
      <w:proofErr w:type="spellStart"/>
      <w:r w:rsidRPr="007F1A93">
        <w:rPr>
          <w:lang w:val="en-US"/>
        </w:rPr>
        <w:t>VoD</w:t>
      </w:r>
      <w:proofErr w:type="spellEnd"/>
      <w:r>
        <w:t>-</w:t>
      </w:r>
      <w:r w:rsidRPr="007F1A93">
        <w:rPr>
          <w:lang w:val="en-US"/>
        </w:rPr>
        <w:t>DATA</w:t>
      </w:r>
      <w:r>
        <w:t xml:space="preserve"> трафик, назначается самим </w:t>
      </w:r>
      <w:r w:rsidRPr="007F1A93">
        <w:rPr>
          <w:lang w:val="en-US"/>
        </w:rPr>
        <w:t>STB</w:t>
      </w:r>
      <w:r>
        <w:t xml:space="preserve"> и передается не в заголовках </w:t>
      </w:r>
      <w:r w:rsidRPr="007F1A93">
        <w:rPr>
          <w:lang w:val="en-US"/>
        </w:rPr>
        <w:t>TCP</w:t>
      </w:r>
      <w:r>
        <w:t>/</w:t>
      </w:r>
      <w:r w:rsidRPr="007F1A93">
        <w:rPr>
          <w:lang w:val="en-US"/>
        </w:rPr>
        <w:t>IP</w:t>
      </w:r>
      <w:r>
        <w:t xml:space="preserve"> протоколов. Номера портов передаются в данных трафика </w:t>
      </w:r>
      <w:r w:rsidRPr="007F1A93">
        <w:rPr>
          <w:lang w:val="en-US"/>
        </w:rPr>
        <w:t>RT</w:t>
      </w:r>
      <w:r w:rsidR="00574491" w:rsidRPr="007F1A93">
        <w:rPr>
          <w:lang w:val="en-US"/>
        </w:rPr>
        <w:t>S</w:t>
      </w:r>
      <w:r w:rsidRPr="007F1A93">
        <w:rPr>
          <w:lang w:val="en-US"/>
        </w:rPr>
        <w:t>P</w:t>
      </w:r>
      <w:r>
        <w:t xml:space="preserve">. Эти порты могут совпадать у одновременно работающих </w:t>
      </w:r>
      <w:r w:rsidRPr="007F1A93">
        <w:rPr>
          <w:lang w:val="en-US"/>
        </w:rPr>
        <w:t>STB</w:t>
      </w:r>
      <w:r>
        <w:t>;</w:t>
      </w:r>
    </w:p>
    <w:p w:rsidR="002021E6" w:rsidRPr="00E835E3" w:rsidRDefault="002021E6" w:rsidP="002021E6">
      <w:pPr>
        <w:pStyle w:val="a1"/>
        <w:ind w:firstLine="0"/>
      </w:pPr>
    </w:p>
    <w:p w:rsidR="002021E6" w:rsidRPr="002021E6" w:rsidRDefault="002021E6" w:rsidP="002021E6">
      <w:pPr>
        <w:pStyle w:val="a1"/>
        <w:ind w:firstLine="0"/>
        <w:rPr>
          <w:b/>
          <w:i/>
        </w:rPr>
      </w:pPr>
      <w:r w:rsidRPr="002021E6">
        <w:rPr>
          <w:b/>
          <w:i/>
        </w:rPr>
        <w:t>Безопасность</w:t>
      </w:r>
    </w:p>
    <w:p w:rsidR="007F1A93" w:rsidRDefault="002021E6" w:rsidP="00545F7F">
      <w:pPr>
        <w:pStyle w:val="a1"/>
        <w:numPr>
          <w:ilvl w:val="2"/>
          <w:numId w:val="30"/>
        </w:numPr>
      </w:pPr>
      <w:r>
        <w:t xml:space="preserve">Функция фильтрации по </w:t>
      </w:r>
      <w:r>
        <w:rPr>
          <w:lang w:val="en-US"/>
        </w:rPr>
        <w:t>MAC</w:t>
      </w:r>
      <w:r>
        <w:t xml:space="preserve">-адресам (внутренняя база </w:t>
      </w:r>
      <w:r w:rsidR="00574491">
        <w:t xml:space="preserve">не менее чем </w:t>
      </w:r>
      <w:r>
        <w:t>на 64 адреса).</w:t>
      </w:r>
    </w:p>
    <w:p w:rsidR="007F1A93" w:rsidRDefault="002021E6" w:rsidP="00545F7F">
      <w:pPr>
        <w:pStyle w:val="a1"/>
        <w:numPr>
          <w:ilvl w:val="2"/>
          <w:numId w:val="30"/>
        </w:numPr>
      </w:pPr>
      <w:r>
        <w:t xml:space="preserve">Возможность ограничения неизвестного </w:t>
      </w:r>
      <w:r w:rsidRPr="007F1A93">
        <w:rPr>
          <w:lang w:val="en-US"/>
        </w:rPr>
        <w:t>Unicast</w:t>
      </w:r>
      <w:r>
        <w:t>/</w:t>
      </w:r>
      <w:r w:rsidRPr="007F1A93">
        <w:rPr>
          <w:lang w:val="en-US"/>
        </w:rPr>
        <w:t>Multicast</w:t>
      </w:r>
      <w:r>
        <w:t>/</w:t>
      </w:r>
      <w:r w:rsidRPr="007F1A93">
        <w:rPr>
          <w:lang w:val="en-US"/>
        </w:rPr>
        <w:t>Broadcast</w:t>
      </w:r>
      <w:r>
        <w:t xml:space="preserve"> трафика</w:t>
      </w:r>
      <w:r w:rsidR="00341B47">
        <w:t xml:space="preserve"> </w:t>
      </w:r>
      <w:r w:rsidR="00341B47" w:rsidRPr="00732DB3">
        <w:t>(</w:t>
      </w:r>
      <w:r w:rsidR="00341B47">
        <w:t>опционально</w:t>
      </w:r>
      <w:r w:rsidR="00341B47" w:rsidRPr="00732DB3">
        <w:t>)</w:t>
      </w:r>
      <w:r>
        <w:t xml:space="preserve">. </w:t>
      </w:r>
    </w:p>
    <w:p w:rsidR="007F1A93" w:rsidRDefault="002021E6" w:rsidP="00545F7F">
      <w:pPr>
        <w:pStyle w:val="a1"/>
        <w:numPr>
          <w:ilvl w:val="2"/>
          <w:numId w:val="30"/>
        </w:numPr>
      </w:pPr>
      <w:r>
        <w:t xml:space="preserve">Поддержка </w:t>
      </w:r>
      <w:r w:rsidRPr="007F1A93">
        <w:rPr>
          <w:lang w:val="en-US"/>
        </w:rPr>
        <w:t>PAT</w:t>
      </w:r>
      <w:r w:rsidRPr="002021E6">
        <w:t xml:space="preserve"> </w:t>
      </w:r>
      <w:r w:rsidRPr="007F1A93">
        <w:rPr>
          <w:lang w:val="en-US"/>
        </w:rPr>
        <w:t>c</w:t>
      </w:r>
      <w:r w:rsidRPr="002021E6">
        <w:t xml:space="preserve"> </w:t>
      </w:r>
      <w:r w:rsidRPr="007F1A93">
        <w:rPr>
          <w:lang w:val="en-US"/>
        </w:rPr>
        <w:t>ALG</w:t>
      </w:r>
      <w:r>
        <w:t xml:space="preserve"> для протоколов </w:t>
      </w:r>
      <w:r w:rsidRPr="007F1A93">
        <w:rPr>
          <w:lang w:val="en-US"/>
        </w:rPr>
        <w:t>SIP</w:t>
      </w:r>
      <w:r>
        <w:t xml:space="preserve">, </w:t>
      </w:r>
      <w:r w:rsidRPr="007F1A93">
        <w:rPr>
          <w:lang w:val="en-US"/>
        </w:rPr>
        <w:t>RTSP</w:t>
      </w:r>
      <w:r>
        <w:t>(</w:t>
      </w:r>
      <w:proofErr w:type="spellStart"/>
      <w:r w:rsidRPr="007F1A93">
        <w:rPr>
          <w:lang w:val="en-US"/>
        </w:rPr>
        <w:t>VoD</w:t>
      </w:r>
      <w:proofErr w:type="spellEnd"/>
      <w:r>
        <w:t>) и др.;</w:t>
      </w:r>
    </w:p>
    <w:p w:rsidR="007F1A93" w:rsidRDefault="002021E6" w:rsidP="00545F7F">
      <w:pPr>
        <w:pStyle w:val="a1"/>
        <w:numPr>
          <w:ilvl w:val="2"/>
          <w:numId w:val="30"/>
        </w:numPr>
      </w:pPr>
      <w:r>
        <w:t xml:space="preserve">Брандмауэр с непрерывным контролем состояния соединений - </w:t>
      </w:r>
      <w:r w:rsidRPr="007F1A93">
        <w:rPr>
          <w:lang w:val="en-US"/>
        </w:rPr>
        <w:t>Stateful</w:t>
      </w:r>
      <w:r w:rsidRPr="002021E6">
        <w:t xml:space="preserve"> </w:t>
      </w:r>
      <w:r w:rsidRPr="007F1A93">
        <w:rPr>
          <w:lang w:val="en-US"/>
        </w:rPr>
        <w:t>Packet</w:t>
      </w:r>
      <w:r w:rsidRPr="002021E6">
        <w:t xml:space="preserve"> </w:t>
      </w:r>
      <w:r w:rsidRPr="007F1A93">
        <w:rPr>
          <w:lang w:val="en-US"/>
        </w:rPr>
        <w:t>Inspection</w:t>
      </w:r>
      <w:r w:rsidRPr="002021E6">
        <w:t xml:space="preserve"> </w:t>
      </w:r>
      <w:r w:rsidRPr="007F1A93">
        <w:rPr>
          <w:lang w:val="en-US"/>
        </w:rPr>
        <w:t>Firewall</w:t>
      </w:r>
      <w:r>
        <w:t xml:space="preserve"> (</w:t>
      </w:r>
      <w:r w:rsidRPr="007F1A93">
        <w:rPr>
          <w:lang w:val="en-US"/>
        </w:rPr>
        <w:t>SPI</w:t>
      </w:r>
      <w:r w:rsidRPr="002021E6">
        <w:t xml:space="preserve"> </w:t>
      </w:r>
      <w:r w:rsidRPr="007F1A93">
        <w:rPr>
          <w:lang w:val="en-US"/>
        </w:rPr>
        <w:t>Firewall</w:t>
      </w:r>
      <w:r>
        <w:t>).</w:t>
      </w:r>
    </w:p>
    <w:p w:rsidR="007F1A93" w:rsidRDefault="002021E6" w:rsidP="00545F7F">
      <w:pPr>
        <w:pStyle w:val="a1"/>
        <w:numPr>
          <w:ilvl w:val="2"/>
          <w:numId w:val="30"/>
        </w:numPr>
      </w:pPr>
      <w:r>
        <w:t xml:space="preserve">Фильтрация пакетов на основе порта, </w:t>
      </w:r>
      <w:r w:rsidRPr="007F1A93">
        <w:rPr>
          <w:lang w:val="en-US"/>
        </w:rPr>
        <w:t>IP</w:t>
      </w:r>
      <w:r>
        <w:t xml:space="preserve">-адреса источника / назначения, </w:t>
      </w:r>
      <w:r w:rsidRPr="007F1A93">
        <w:rPr>
          <w:lang w:val="en-US"/>
        </w:rPr>
        <w:t>MAC</w:t>
      </w:r>
      <w:r>
        <w:t>-адреса (</w:t>
      </w:r>
      <w:r w:rsidRPr="007F1A93">
        <w:rPr>
          <w:lang w:val="en-US"/>
        </w:rPr>
        <w:t>ICMP</w:t>
      </w:r>
      <w:r>
        <w:t>/</w:t>
      </w:r>
      <w:r w:rsidRPr="007F1A93">
        <w:rPr>
          <w:lang w:val="en-US"/>
        </w:rPr>
        <w:t>TCP</w:t>
      </w:r>
      <w:r>
        <w:t>/</w:t>
      </w:r>
      <w:r w:rsidRPr="007F1A93">
        <w:rPr>
          <w:lang w:val="en-US"/>
        </w:rPr>
        <w:t>UDP</w:t>
      </w:r>
      <w:r>
        <w:t>).</w:t>
      </w:r>
    </w:p>
    <w:p w:rsidR="002021E6" w:rsidRDefault="00341B47" w:rsidP="00545F7F">
      <w:pPr>
        <w:pStyle w:val="a1"/>
        <w:numPr>
          <w:ilvl w:val="2"/>
          <w:numId w:val="30"/>
        </w:numPr>
      </w:pPr>
      <w:r w:rsidRPr="00732DB3">
        <w:t xml:space="preserve">Защита от атак </w:t>
      </w:r>
      <w:r>
        <w:t xml:space="preserve">типа отказ в обслуживании, сканирования и подмены </w:t>
      </w:r>
      <w:proofErr w:type="gramStart"/>
      <w:r>
        <w:t>адресов,  реализованных</w:t>
      </w:r>
      <w:proofErr w:type="gramEnd"/>
      <w:r>
        <w:t xml:space="preserve"> на сетевом и тран</w:t>
      </w:r>
      <w:r w:rsidR="005929FA">
        <w:t>с</w:t>
      </w:r>
      <w:r>
        <w:t>портном уровнях.</w:t>
      </w:r>
      <w:r w:rsidRPr="00732DB3" w:rsidDel="00C40C5A">
        <w:t xml:space="preserve"> </w:t>
      </w:r>
      <w:r w:rsidR="0079002E">
        <w:t>(Опционально).</w:t>
      </w:r>
    </w:p>
    <w:p w:rsidR="0079002E" w:rsidRDefault="0079002E" w:rsidP="0079002E">
      <w:pPr>
        <w:pStyle w:val="a1"/>
        <w:numPr>
          <w:ilvl w:val="2"/>
          <w:numId w:val="30"/>
        </w:numPr>
      </w:pPr>
      <w:r>
        <w:t xml:space="preserve">Возможность отключения </w:t>
      </w:r>
      <w:r>
        <w:rPr>
          <w:lang w:val="en-US"/>
        </w:rPr>
        <w:t>ICMP</w:t>
      </w:r>
      <w:r w:rsidRPr="00F65433">
        <w:t xml:space="preserve"> </w:t>
      </w:r>
      <w:r>
        <w:t xml:space="preserve">запросов на </w:t>
      </w:r>
      <w:r>
        <w:rPr>
          <w:lang w:val="en-US"/>
        </w:rPr>
        <w:t>WAN</w:t>
      </w:r>
      <w:r w:rsidRPr="00F65433">
        <w:t xml:space="preserve"> </w:t>
      </w:r>
      <w:r>
        <w:t>порт.</w:t>
      </w:r>
    </w:p>
    <w:p w:rsidR="0079002E" w:rsidRDefault="0079002E" w:rsidP="0079002E">
      <w:pPr>
        <w:pStyle w:val="a1"/>
        <w:numPr>
          <w:ilvl w:val="2"/>
          <w:numId w:val="30"/>
        </w:numPr>
      </w:pPr>
      <w:r>
        <w:t xml:space="preserve">Возможность отключения </w:t>
      </w:r>
      <w:r>
        <w:rPr>
          <w:lang w:val="en-US"/>
        </w:rPr>
        <w:t>Telnet</w:t>
      </w:r>
      <w:r w:rsidRPr="00F65433">
        <w:t xml:space="preserve"> </w:t>
      </w:r>
      <w:r>
        <w:t xml:space="preserve">на </w:t>
      </w:r>
      <w:r>
        <w:rPr>
          <w:lang w:val="en-US"/>
        </w:rPr>
        <w:t>WAN</w:t>
      </w:r>
      <w:r w:rsidRPr="00F65433">
        <w:t xml:space="preserve"> </w:t>
      </w:r>
      <w:r>
        <w:t>порту.</w:t>
      </w:r>
    </w:p>
    <w:p w:rsidR="005929FA" w:rsidRPr="005929FA" w:rsidRDefault="005929FA" w:rsidP="005929FA">
      <w:pPr>
        <w:pStyle w:val="a1"/>
        <w:ind w:left="360" w:firstLine="0"/>
      </w:pPr>
    </w:p>
    <w:p w:rsidR="002021E6" w:rsidRPr="007F1A93" w:rsidRDefault="002021E6" w:rsidP="002021E6">
      <w:pPr>
        <w:pStyle w:val="a1"/>
        <w:ind w:firstLine="0"/>
        <w:rPr>
          <w:b/>
          <w:i/>
        </w:rPr>
      </w:pPr>
      <w:r w:rsidRPr="002021E6">
        <w:rPr>
          <w:b/>
          <w:i/>
          <w:lang w:val="en-US"/>
        </w:rPr>
        <w:t>QoS</w:t>
      </w:r>
    </w:p>
    <w:p w:rsidR="007F1A93" w:rsidRDefault="002021E6" w:rsidP="00545F7F">
      <w:pPr>
        <w:pStyle w:val="a1"/>
        <w:numPr>
          <w:ilvl w:val="2"/>
          <w:numId w:val="30"/>
        </w:numPr>
      </w:pPr>
      <w:r>
        <w:t>Поддержка очередей приоритетов (</w:t>
      </w:r>
      <w:r>
        <w:rPr>
          <w:lang w:val="en-US"/>
        </w:rPr>
        <w:t>Queue</w:t>
      </w:r>
      <w:r w:rsidRPr="002021E6">
        <w:t xml:space="preserve"> </w:t>
      </w:r>
      <w:r>
        <w:rPr>
          <w:lang w:val="en-US"/>
        </w:rPr>
        <w:t>Priority</w:t>
      </w:r>
      <w:r>
        <w:t xml:space="preserve">), </w:t>
      </w:r>
      <w:r>
        <w:rPr>
          <w:lang w:val="en-US"/>
        </w:rPr>
        <w:t>WFQ</w:t>
      </w:r>
      <w:r>
        <w:t xml:space="preserve">, </w:t>
      </w:r>
      <w:r>
        <w:rPr>
          <w:lang w:val="en-US"/>
        </w:rPr>
        <w:t>SPQ</w:t>
      </w:r>
      <w:r>
        <w:t>: до 4 очередей.</w:t>
      </w:r>
    </w:p>
    <w:p w:rsidR="007F1A93" w:rsidRDefault="00341B47" w:rsidP="00545F7F">
      <w:pPr>
        <w:pStyle w:val="a1"/>
        <w:numPr>
          <w:ilvl w:val="2"/>
          <w:numId w:val="30"/>
        </w:numPr>
      </w:pPr>
      <w:r w:rsidRPr="00732DB3">
        <w:t>RFC 2474, 2475</w:t>
      </w:r>
      <w:r>
        <w:t xml:space="preserve"> – Поддержка </w:t>
      </w:r>
      <w:proofErr w:type="spellStart"/>
      <w:r w:rsidRPr="00732DB3">
        <w:t>Diffserv</w:t>
      </w:r>
      <w:proofErr w:type="spellEnd"/>
      <w:r>
        <w:t xml:space="preserve"> </w:t>
      </w:r>
      <w:r w:rsidRPr="00732DB3">
        <w:t>(</w:t>
      </w:r>
      <w:r>
        <w:t>опционально</w:t>
      </w:r>
      <w:r w:rsidRPr="00732DB3">
        <w:t>)</w:t>
      </w:r>
      <w:r>
        <w:t xml:space="preserve">. Маркировка и организация очередей для трафика по параметрам: </w:t>
      </w:r>
      <w:r w:rsidRPr="007F1A93">
        <w:rPr>
          <w:lang w:val="en-US"/>
        </w:rPr>
        <w:t>Connection</w:t>
      </w:r>
      <w:r w:rsidRPr="002021E6">
        <w:t xml:space="preserve"> </w:t>
      </w:r>
      <w:r w:rsidRPr="007F1A93">
        <w:rPr>
          <w:lang w:val="en-US"/>
        </w:rPr>
        <w:t>Type</w:t>
      </w:r>
      <w:r>
        <w:t xml:space="preserve">, </w:t>
      </w:r>
      <w:r w:rsidRPr="007F1A93">
        <w:rPr>
          <w:lang w:val="en-US"/>
        </w:rPr>
        <w:t>Network</w:t>
      </w:r>
      <w:r w:rsidRPr="002021E6">
        <w:t xml:space="preserve"> </w:t>
      </w:r>
      <w:r w:rsidRPr="007F1A93">
        <w:rPr>
          <w:lang w:val="en-US"/>
        </w:rPr>
        <w:t>Interface</w:t>
      </w:r>
      <w:r>
        <w:t xml:space="preserve">, </w:t>
      </w:r>
      <w:r w:rsidRPr="007F1A93">
        <w:rPr>
          <w:lang w:val="en-US"/>
        </w:rPr>
        <w:t>MAC</w:t>
      </w:r>
      <w:r>
        <w:t xml:space="preserve">, </w:t>
      </w:r>
      <w:r w:rsidRPr="007F1A93">
        <w:rPr>
          <w:lang w:val="en-US"/>
        </w:rPr>
        <w:t>IP</w:t>
      </w:r>
      <w:r>
        <w:t xml:space="preserve">, </w:t>
      </w:r>
      <w:r w:rsidRPr="007F1A93">
        <w:rPr>
          <w:lang w:val="en-US"/>
        </w:rPr>
        <w:t>Hostname</w:t>
      </w:r>
      <w:r>
        <w:t xml:space="preserve">, </w:t>
      </w:r>
      <w:r w:rsidRPr="007F1A93">
        <w:rPr>
          <w:lang w:val="en-US"/>
        </w:rPr>
        <w:t>DSCP</w:t>
      </w:r>
      <w:r>
        <w:t>/</w:t>
      </w:r>
      <w:proofErr w:type="spellStart"/>
      <w:r w:rsidRPr="007F1A93">
        <w:rPr>
          <w:lang w:val="en-US"/>
        </w:rPr>
        <w:t>ToS</w:t>
      </w:r>
      <w:proofErr w:type="spellEnd"/>
      <w:r w:rsidRPr="002021E6">
        <w:t xml:space="preserve"> </w:t>
      </w:r>
      <w:r w:rsidRPr="007F1A93">
        <w:rPr>
          <w:lang w:val="en-US"/>
        </w:rPr>
        <w:t>Value</w:t>
      </w:r>
      <w:r>
        <w:t xml:space="preserve">, </w:t>
      </w:r>
      <w:r w:rsidRPr="007F1A93">
        <w:rPr>
          <w:lang w:val="en-US"/>
        </w:rPr>
        <w:t>Port</w:t>
      </w:r>
      <w:r w:rsidRPr="002021E6">
        <w:t xml:space="preserve"> </w:t>
      </w:r>
      <w:r w:rsidRPr="007F1A93">
        <w:rPr>
          <w:lang w:val="en-US"/>
        </w:rPr>
        <w:t>Number</w:t>
      </w:r>
      <w:r>
        <w:t xml:space="preserve"> и </w:t>
      </w:r>
      <w:r w:rsidRPr="007F1A93">
        <w:rPr>
          <w:lang w:val="en-US"/>
        </w:rPr>
        <w:t>Application</w:t>
      </w:r>
      <w:r>
        <w:t>.</w:t>
      </w:r>
    </w:p>
    <w:p w:rsidR="007F1A93" w:rsidRDefault="002021E6" w:rsidP="00545F7F">
      <w:pPr>
        <w:pStyle w:val="a1"/>
        <w:numPr>
          <w:ilvl w:val="2"/>
          <w:numId w:val="30"/>
        </w:numPr>
      </w:pPr>
      <w:r>
        <w:t>Формирование трафика (</w:t>
      </w:r>
      <w:r w:rsidRPr="007F1A93">
        <w:rPr>
          <w:lang w:val="en-US"/>
        </w:rPr>
        <w:t>Traffic</w:t>
      </w:r>
      <w:r w:rsidRPr="002021E6">
        <w:t xml:space="preserve"> </w:t>
      </w:r>
      <w:r w:rsidRPr="007F1A93">
        <w:rPr>
          <w:lang w:val="en-US"/>
        </w:rPr>
        <w:t>Shaping</w:t>
      </w:r>
      <w:r>
        <w:t>) – Управление полосой пропускания и ограничение скорости передачи данных.</w:t>
      </w:r>
    </w:p>
    <w:p w:rsidR="007F1A93" w:rsidRDefault="002021E6" w:rsidP="00545F7F">
      <w:pPr>
        <w:pStyle w:val="a1"/>
        <w:numPr>
          <w:ilvl w:val="2"/>
          <w:numId w:val="30"/>
        </w:numPr>
      </w:pPr>
      <w:r>
        <w:t xml:space="preserve">Ограничение скорости на основе </w:t>
      </w:r>
      <w:r w:rsidRPr="007F1A93">
        <w:rPr>
          <w:lang w:val="en-US"/>
        </w:rPr>
        <w:t>VLAN</w:t>
      </w:r>
      <w:r>
        <w:t xml:space="preserve">, порта, </w:t>
      </w:r>
      <w:r w:rsidRPr="007F1A93">
        <w:rPr>
          <w:lang w:val="en-US"/>
        </w:rPr>
        <w:t>IP</w:t>
      </w:r>
      <w:r>
        <w:t>/</w:t>
      </w:r>
      <w:r w:rsidRPr="007F1A93">
        <w:rPr>
          <w:lang w:val="en-US"/>
        </w:rPr>
        <w:t>MAC</w:t>
      </w:r>
      <w:r>
        <w:t>/порт</w:t>
      </w:r>
      <w:r w:rsidR="00341B47">
        <w:t>.</w:t>
      </w:r>
    </w:p>
    <w:p w:rsidR="002021E6" w:rsidRDefault="002021E6" w:rsidP="00545F7F">
      <w:pPr>
        <w:pStyle w:val="a1"/>
        <w:numPr>
          <w:ilvl w:val="2"/>
          <w:numId w:val="30"/>
        </w:numPr>
      </w:pPr>
      <w:r>
        <w:lastRenderedPageBreak/>
        <w:t xml:space="preserve">Поддержка на каждом </w:t>
      </w:r>
      <w:r w:rsidRPr="007F1A93">
        <w:rPr>
          <w:lang w:val="en-US"/>
        </w:rPr>
        <w:t>LAN</w:t>
      </w:r>
      <w:r w:rsidRPr="002021E6">
        <w:t xml:space="preserve"> </w:t>
      </w:r>
      <w:r>
        <w:t xml:space="preserve">порту возможности установки во всех входящих </w:t>
      </w:r>
      <w:r w:rsidRPr="007F1A93">
        <w:rPr>
          <w:lang w:val="en-US"/>
        </w:rPr>
        <w:t>IP</w:t>
      </w:r>
      <w:r>
        <w:t xml:space="preserve"> пакетах поля </w:t>
      </w:r>
      <w:r w:rsidRPr="007F1A93">
        <w:rPr>
          <w:lang w:val="en-US"/>
        </w:rPr>
        <w:t>DSCP</w:t>
      </w:r>
      <w:r>
        <w:t xml:space="preserve"> в определённое значение</w:t>
      </w:r>
      <w:r w:rsidR="009D075B">
        <w:t xml:space="preserve"> </w:t>
      </w:r>
      <w:r>
        <w:t xml:space="preserve">по умолчанию </w:t>
      </w:r>
      <w:r w:rsidR="009D075B">
        <w:t>(опционально)</w:t>
      </w:r>
    </w:p>
    <w:p w:rsidR="00FA5EA9" w:rsidRDefault="00FA5EA9" w:rsidP="00FA5EA9">
      <w:pPr>
        <w:pStyle w:val="1"/>
        <w:keepLines/>
        <w:numPr>
          <w:ilvl w:val="1"/>
          <w:numId w:val="3"/>
        </w:numPr>
        <w:spacing w:before="480" w:after="0" w:line="360" w:lineRule="auto"/>
        <w:rPr>
          <w:rFonts w:ascii="Times New Roman" w:hAnsi="Times New Roman" w:cs="Times New Roman"/>
          <w:i/>
          <w:sz w:val="26"/>
          <w:szCs w:val="26"/>
        </w:rPr>
      </w:pPr>
      <w:bookmarkStart w:id="29" w:name="_Toc403466990"/>
      <w:r w:rsidRPr="00E32727">
        <w:rPr>
          <w:rFonts w:ascii="Times New Roman" w:hAnsi="Times New Roman" w:cs="Times New Roman"/>
          <w:i/>
          <w:sz w:val="26"/>
          <w:szCs w:val="26"/>
        </w:rPr>
        <w:t xml:space="preserve">Требования к интерфейсу </w:t>
      </w:r>
      <w:proofErr w:type="spellStart"/>
      <w:r w:rsidRPr="00E32727">
        <w:rPr>
          <w:rFonts w:ascii="Times New Roman" w:hAnsi="Times New Roman" w:cs="Times New Roman"/>
          <w:i/>
          <w:sz w:val="26"/>
          <w:szCs w:val="26"/>
          <w:lang w:val="en-US"/>
        </w:rPr>
        <w:t>WiFi</w:t>
      </w:r>
      <w:bookmarkEnd w:id="29"/>
      <w:proofErr w:type="spellEnd"/>
    </w:p>
    <w:p w:rsidR="003E15DB" w:rsidRPr="003E15DB" w:rsidRDefault="003E15DB" w:rsidP="003E15DB">
      <w:pPr>
        <w:pStyle w:val="a1"/>
        <w:ind w:firstLine="0"/>
      </w:pPr>
      <w:r>
        <w:t xml:space="preserve">Интерфейс </w:t>
      </w:r>
      <w:proofErr w:type="spellStart"/>
      <w:r>
        <w:rPr>
          <w:lang w:val="en-US"/>
        </w:rPr>
        <w:t>WiFi</w:t>
      </w:r>
      <w:proofErr w:type="spellEnd"/>
      <w:r w:rsidRPr="003E15DB">
        <w:t xml:space="preserve"> </w:t>
      </w:r>
      <w:r>
        <w:t>роутера должен удовлетворять следующим требованиям</w:t>
      </w:r>
      <w:r w:rsidRPr="003E15DB">
        <w:t>:</w:t>
      </w:r>
    </w:p>
    <w:p w:rsidR="00545F7F" w:rsidRPr="00960484" w:rsidRDefault="00FA5EA9" w:rsidP="00545F7F">
      <w:pPr>
        <w:pStyle w:val="a1"/>
        <w:numPr>
          <w:ilvl w:val="2"/>
          <w:numId w:val="32"/>
        </w:numPr>
      </w:pPr>
      <w:r>
        <w:t>Поддержка 802.11b/g/n в 2,4ГГц</w:t>
      </w:r>
      <w:r w:rsidR="00341B47">
        <w:t>.</w:t>
      </w:r>
    </w:p>
    <w:p w:rsidR="00545F7F" w:rsidRDefault="00A52E38" w:rsidP="00545F7F">
      <w:pPr>
        <w:pStyle w:val="a1"/>
        <w:numPr>
          <w:ilvl w:val="2"/>
          <w:numId w:val="32"/>
        </w:numPr>
      </w:pPr>
      <w:r>
        <w:t xml:space="preserve">Поддержка </w:t>
      </w:r>
      <w:r w:rsidRPr="00A52E38">
        <w:t>4</w:t>
      </w:r>
      <w:r>
        <w:t>х</w:t>
      </w:r>
      <w:r w:rsidR="00FA5EA9">
        <w:t xml:space="preserve"> SSID (SSID в диап</w:t>
      </w:r>
      <w:r w:rsidR="001340F9">
        <w:t>азо</w:t>
      </w:r>
      <w:r w:rsidR="00FA5EA9">
        <w:t xml:space="preserve">не 2.4ГГЦ, гостевая сеть, сеть поддержки, </w:t>
      </w:r>
      <w:r w:rsidR="00432174">
        <w:t xml:space="preserve">один </w:t>
      </w:r>
      <w:r w:rsidR="00432174" w:rsidRPr="00545F7F">
        <w:rPr>
          <w:lang w:val="en-US"/>
        </w:rPr>
        <w:t>SSID</w:t>
      </w:r>
      <w:r w:rsidR="00FA5EA9">
        <w:t xml:space="preserve"> зарезервирован для</w:t>
      </w:r>
      <w:r w:rsidR="001340F9" w:rsidRPr="001340F9">
        <w:t xml:space="preserve"> </w:t>
      </w:r>
      <w:r w:rsidR="00FA5EA9">
        <w:t>будущего использования)</w:t>
      </w:r>
      <w:r w:rsidR="00341B47">
        <w:t xml:space="preserve"> с возможностью различных схем </w:t>
      </w:r>
      <w:proofErr w:type="spellStart"/>
      <w:r w:rsidR="00341B47">
        <w:t>авторизции</w:t>
      </w:r>
      <w:proofErr w:type="spellEnd"/>
      <w:r w:rsidR="00341B47">
        <w:t xml:space="preserve"> на разных </w:t>
      </w:r>
      <w:r w:rsidR="00341B47" w:rsidRPr="00545F7F">
        <w:rPr>
          <w:lang w:val="en-US"/>
        </w:rPr>
        <w:t>SSID</w:t>
      </w:r>
      <w:r w:rsidR="00341B47">
        <w:t>.</w:t>
      </w:r>
      <w:r w:rsidR="00DD1D40" w:rsidRPr="00DD1D40">
        <w:t xml:space="preserve"> </w:t>
      </w:r>
      <w:r w:rsidR="00DD1D40">
        <w:t xml:space="preserve">Одновременная работа двух  </w:t>
      </w:r>
      <w:r w:rsidR="00DD1D40">
        <w:rPr>
          <w:lang w:val="en-US"/>
        </w:rPr>
        <w:t>SSID</w:t>
      </w:r>
      <w:r w:rsidR="00DD1D40" w:rsidRPr="00960484">
        <w:t xml:space="preserve"> </w:t>
      </w:r>
      <w:r w:rsidR="00DD1D40">
        <w:t xml:space="preserve">в режимах </w:t>
      </w:r>
      <w:r w:rsidR="00DD1D40">
        <w:rPr>
          <w:lang w:val="en-US"/>
        </w:rPr>
        <w:t>Route</w:t>
      </w:r>
      <w:r w:rsidR="00DD1D40" w:rsidRPr="00960484">
        <w:t xml:space="preserve"> </w:t>
      </w:r>
      <w:r w:rsidR="00DD1D40">
        <w:t xml:space="preserve">и </w:t>
      </w:r>
      <w:r w:rsidR="00DD1D40">
        <w:rPr>
          <w:lang w:val="en-US"/>
        </w:rPr>
        <w:t>Bridge</w:t>
      </w:r>
    </w:p>
    <w:p w:rsidR="00545F7F" w:rsidRDefault="00FA5EA9" w:rsidP="00545F7F">
      <w:pPr>
        <w:pStyle w:val="a1"/>
        <w:numPr>
          <w:ilvl w:val="2"/>
          <w:numId w:val="32"/>
        </w:numPr>
      </w:pPr>
      <w:r>
        <w:t>Привязка разных SSID к одному либо разным VLAN</w:t>
      </w:r>
      <w:r w:rsidR="00341B47">
        <w:t>.</w:t>
      </w:r>
    </w:p>
    <w:p w:rsidR="00545F7F" w:rsidRDefault="00FA5EA9" w:rsidP="00545F7F">
      <w:pPr>
        <w:pStyle w:val="a1"/>
        <w:numPr>
          <w:ilvl w:val="2"/>
          <w:numId w:val="32"/>
        </w:numPr>
      </w:pPr>
      <w:r>
        <w:t>Управление полосой пропускания для гостевой сети</w:t>
      </w:r>
      <w:r w:rsidR="00341B47">
        <w:t>.</w:t>
      </w:r>
    </w:p>
    <w:p w:rsidR="00545F7F" w:rsidRDefault="00FA5EA9" w:rsidP="00545F7F">
      <w:pPr>
        <w:pStyle w:val="a1"/>
        <w:numPr>
          <w:ilvl w:val="2"/>
          <w:numId w:val="32"/>
        </w:numPr>
      </w:pPr>
      <w:r>
        <w:t>MIMO, не мене</w:t>
      </w:r>
      <w:r w:rsidR="00341B47">
        <w:t>е</w:t>
      </w:r>
      <w:r>
        <w:t xml:space="preserve"> 2х2, с контурной антенной</w:t>
      </w:r>
      <w:r w:rsidR="00341B47">
        <w:t>.</w:t>
      </w:r>
    </w:p>
    <w:p w:rsidR="00545F7F" w:rsidRDefault="00FA5EA9" w:rsidP="00545F7F">
      <w:pPr>
        <w:pStyle w:val="a1"/>
        <w:numPr>
          <w:ilvl w:val="2"/>
          <w:numId w:val="32"/>
        </w:numPr>
      </w:pPr>
      <w:r>
        <w:t xml:space="preserve">Поддержка WPA2, WPA2-PSK  с шифрованием </w:t>
      </w:r>
      <w:r w:rsidR="009D143D">
        <w:rPr>
          <w:lang w:val="en-US"/>
        </w:rPr>
        <w:t>TKIP</w:t>
      </w:r>
      <w:r w:rsidR="009D143D" w:rsidRPr="005306BB">
        <w:t xml:space="preserve"> </w:t>
      </w:r>
      <w:r w:rsidR="009D143D">
        <w:t xml:space="preserve">и </w:t>
      </w:r>
      <w:r>
        <w:t>AES</w:t>
      </w:r>
      <w:r w:rsidR="00341B47">
        <w:t>.</w:t>
      </w:r>
    </w:p>
    <w:p w:rsidR="00545F7F" w:rsidRDefault="00FA5EA9" w:rsidP="00545F7F">
      <w:pPr>
        <w:pStyle w:val="a1"/>
        <w:numPr>
          <w:ilvl w:val="2"/>
          <w:numId w:val="32"/>
        </w:numPr>
      </w:pPr>
      <w:r>
        <w:t>Поддержка WEP. WPA, WPA-PSK.</w:t>
      </w:r>
    </w:p>
    <w:p w:rsidR="00545F7F" w:rsidRDefault="00DF24F7" w:rsidP="00545F7F">
      <w:pPr>
        <w:pStyle w:val="a1"/>
        <w:numPr>
          <w:ilvl w:val="2"/>
          <w:numId w:val="32"/>
        </w:numPr>
      </w:pPr>
      <w:r>
        <w:t xml:space="preserve">Поддержка </w:t>
      </w:r>
      <w:r w:rsidRPr="00545F7F">
        <w:rPr>
          <w:lang w:val="en-US"/>
        </w:rPr>
        <w:t>WPS</w:t>
      </w:r>
    </w:p>
    <w:p w:rsidR="00545F7F" w:rsidRDefault="00FA5EA9" w:rsidP="00545F7F">
      <w:pPr>
        <w:pStyle w:val="a1"/>
        <w:numPr>
          <w:ilvl w:val="2"/>
          <w:numId w:val="32"/>
        </w:numPr>
      </w:pPr>
      <w:r>
        <w:t>Возможность включения/отключения через web-интерфейс.</w:t>
      </w:r>
    </w:p>
    <w:p w:rsidR="00545F7F" w:rsidRDefault="00FA5EA9" w:rsidP="00545F7F">
      <w:pPr>
        <w:pStyle w:val="a1"/>
        <w:numPr>
          <w:ilvl w:val="2"/>
          <w:numId w:val="32"/>
        </w:numPr>
      </w:pPr>
      <w:r>
        <w:t>Управление количеством подключений.</w:t>
      </w:r>
    </w:p>
    <w:p w:rsidR="00545F7F" w:rsidRDefault="00FA5EA9" w:rsidP="00545F7F">
      <w:pPr>
        <w:pStyle w:val="a1"/>
        <w:numPr>
          <w:ilvl w:val="2"/>
          <w:numId w:val="32"/>
        </w:numPr>
      </w:pPr>
      <w:r>
        <w:t>Управление каналами. По умолчанию устройство должно выбирать канал с наименьшей интерференцией.</w:t>
      </w:r>
    </w:p>
    <w:p w:rsidR="00545F7F" w:rsidRDefault="00FA5EA9" w:rsidP="00545F7F">
      <w:pPr>
        <w:pStyle w:val="a1"/>
        <w:numPr>
          <w:ilvl w:val="2"/>
          <w:numId w:val="32"/>
        </w:numPr>
      </w:pPr>
      <w:r>
        <w:t>Поддержка 802.11e (WMM). Возможность управлять настройками IEEE 802.11e.</w:t>
      </w:r>
    </w:p>
    <w:p w:rsidR="00545F7F" w:rsidRDefault="007F1A93" w:rsidP="00545F7F">
      <w:pPr>
        <w:pStyle w:val="a1"/>
        <w:numPr>
          <w:ilvl w:val="2"/>
          <w:numId w:val="32"/>
        </w:numPr>
      </w:pPr>
      <w:r>
        <w:t>У</w:t>
      </w:r>
      <w:r w:rsidR="00FA5EA9">
        <w:t>стройство должно иметь режим Wi-Fi-радара: сканирования среды для выбора наименее используемого беспроводного канала с визуализацией в пользовательском интерфейсе;</w:t>
      </w:r>
      <w:r w:rsidR="00DD1D40" w:rsidRPr="00DD1D40">
        <w:t xml:space="preserve"> (</w:t>
      </w:r>
      <w:r w:rsidR="00DD1D40">
        <w:t>опционально</w:t>
      </w:r>
      <w:r w:rsidR="00DD1D40" w:rsidRPr="00DD1D40">
        <w:t>)</w:t>
      </w:r>
      <w:r w:rsidR="00DD1D40">
        <w:t>.</w:t>
      </w:r>
    </w:p>
    <w:p w:rsidR="00FA5EA9" w:rsidRDefault="007F1A93" w:rsidP="00545F7F">
      <w:pPr>
        <w:pStyle w:val="a1"/>
        <w:numPr>
          <w:ilvl w:val="2"/>
          <w:numId w:val="32"/>
        </w:numPr>
      </w:pPr>
      <w:r>
        <w:t>У</w:t>
      </w:r>
      <w:r w:rsidR="00FA5EA9">
        <w:t>стройство должно позволять просмотреть все активные Wi-Fi-сети в радиусе действия устройства</w:t>
      </w:r>
    </w:p>
    <w:p w:rsidR="00FA5EA9" w:rsidRPr="00E32727" w:rsidRDefault="003F4A1C" w:rsidP="00FA5EA9">
      <w:pPr>
        <w:pStyle w:val="1"/>
        <w:keepLines/>
        <w:numPr>
          <w:ilvl w:val="1"/>
          <w:numId w:val="3"/>
        </w:numPr>
        <w:spacing w:before="480" w:after="0" w:line="360" w:lineRule="auto"/>
        <w:rPr>
          <w:rFonts w:ascii="Times New Roman" w:hAnsi="Times New Roman" w:cs="Times New Roman"/>
          <w:i/>
          <w:sz w:val="26"/>
          <w:szCs w:val="26"/>
        </w:rPr>
      </w:pPr>
      <w:bookmarkStart w:id="30" w:name="_Toc403466991"/>
      <w:r w:rsidRPr="00E32727">
        <w:rPr>
          <w:rFonts w:ascii="Times New Roman" w:hAnsi="Times New Roman" w:cs="Times New Roman"/>
          <w:i/>
          <w:sz w:val="26"/>
          <w:szCs w:val="26"/>
        </w:rPr>
        <w:t xml:space="preserve">Требования </w:t>
      </w:r>
      <w:r w:rsidR="00FD3BDF" w:rsidRPr="00E32727">
        <w:rPr>
          <w:rFonts w:ascii="Times New Roman" w:hAnsi="Times New Roman" w:cs="Times New Roman"/>
          <w:i/>
          <w:sz w:val="26"/>
          <w:szCs w:val="26"/>
        </w:rPr>
        <w:t>к</w:t>
      </w:r>
      <w:r w:rsidRPr="00E3272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32727">
        <w:rPr>
          <w:rFonts w:ascii="Times New Roman" w:hAnsi="Times New Roman" w:cs="Times New Roman"/>
          <w:i/>
          <w:sz w:val="26"/>
          <w:szCs w:val="26"/>
          <w:lang w:val="en-US"/>
        </w:rPr>
        <w:t>USB</w:t>
      </w:r>
      <w:r w:rsidRPr="00E32727">
        <w:rPr>
          <w:rFonts w:ascii="Times New Roman" w:hAnsi="Times New Roman" w:cs="Times New Roman"/>
          <w:i/>
          <w:sz w:val="26"/>
          <w:szCs w:val="26"/>
        </w:rPr>
        <w:t xml:space="preserve"> порту и дополнительным приложениям</w:t>
      </w:r>
      <w:r w:rsidR="009F55C8">
        <w:rPr>
          <w:rFonts w:ascii="Times New Roman" w:hAnsi="Times New Roman" w:cs="Times New Roman"/>
          <w:i/>
          <w:sz w:val="26"/>
          <w:szCs w:val="26"/>
        </w:rPr>
        <w:t xml:space="preserve"> (опционально)</w:t>
      </w:r>
      <w:bookmarkEnd w:id="30"/>
    </w:p>
    <w:p w:rsidR="005929FA" w:rsidRPr="00FC0759" w:rsidRDefault="005929FA" w:rsidP="005929FA">
      <w:pPr>
        <w:pStyle w:val="a1"/>
        <w:numPr>
          <w:ilvl w:val="2"/>
          <w:numId w:val="3"/>
        </w:numPr>
      </w:pPr>
      <w:r>
        <w:t>Роутер должен</w:t>
      </w:r>
      <w:r w:rsidRPr="00FC0759">
        <w:t xml:space="preserve"> </w:t>
      </w:r>
      <w:r>
        <w:t>поддерживать</w:t>
      </w:r>
      <w:r w:rsidRPr="00FC0759">
        <w:t xml:space="preserve"> </w:t>
      </w:r>
      <w:r w:rsidRPr="00404B25">
        <w:rPr>
          <w:lang w:val="en-US"/>
        </w:rPr>
        <w:t>USB</w:t>
      </w:r>
      <w:r w:rsidRPr="00FC0759">
        <w:t xml:space="preserve"> </w:t>
      </w:r>
      <w:r w:rsidRPr="00404B25">
        <w:rPr>
          <w:lang w:val="en-US"/>
        </w:rPr>
        <w:t>dongle</w:t>
      </w:r>
      <w:r w:rsidRPr="00FC0759">
        <w:t xml:space="preserve"> 2</w:t>
      </w:r>
      <w:r w:rsidRPr="00FC0759">
        <w:rPr>
          <w:lang w:val="en-US"/>
        </w:rPr>
        <w:t>G</w:t>
      </w:r>
      <w:r w:rsidRPr="00FC0759">
        <w:t>/3</w:t>
      </w:r>
      <w:r w:rsidRPr="00FC0759">
        <w:rPr>
          <w:lang w:val="en-US"/>
        </w:rPr>
        <w:t>G</w:t>
      </w:r>
      <w:r w:rsidRPr="00FC0759">
        <w:t>/4</w:t>
      </w:r>
      <w:r w:rsidRPr="00FC0759">
        <w:rPr>
          <w:lang w:val="en-US"/>
        </w:rPr>
        <w:t>G</w:t>
      </w:r>
      <w:r w:rsidRPr="00FC0759">
        <w:t xml:space="preserve">, </w:t>
      </w:r>
      <w:r w:rsidRPr="00FC0759">
        <w:rPr>
          <w:lang w:val="en-US"/>
        </w:rPr>
        <w:t>Bluetooth</w:t>
      </w:r>
      <w:r w:rsidRPr="00FC0759">
        <w:t xml:space="preserve">, </w:t>
      </w:r>
      <w:r w:rsidRPr="00FC0759">
        <w:rPr>
          <w:lang w:val="en-US"/>
        </w:rPr>
        <w:t>Zigbee</w:t>
      </w:r>
      <w:r w:rsidRPr="00FC0759">
        <w:t xml:space="preserve">, </w:t>
      </w:r>
      <w:r w:rsidRPr="00FC0759">
        <w:rPr>
          <w:lang w:val="en-US"/>
        </w:rPr>
        <w:t>Z</w:t>
      </w:r>
      <w:r w:rsidRPr="00FC0759">
        <w:t>-</w:t>
      </w:r>
      <w:r w:rsidRPr="00FC0759">
        <w:rPr>
          <w:lang w:val="en-US"/>
        </w:rPr>
        <w:t>Wave</w:t>
      </w:r>
      <w:r w:rsidRPr="00FC0759">
        <w:t xml:space="preserve">. </w:t>
      </w:r>
    </w:p>
    <w:p w:rsidR="005929FA" w:rsidRPr="00FC0759" w:rsidRDefault="005929FA" w:rsidP="005929FA">
      <w:pPr>
        <w:pStyle w:val="a1"/>
        <w:numPr>
          <w:ilvl w:val="2"/>
          <w:numId w:val="3"/>
        </w:numPr>
        <w:rPr>
          <w:lang w:val="en-US"/>
        </w:rPr>
      </w:pPr>
      <w:r>
        <w:t>Поддержка</w:t>
      </w:r>
      <w:r w:rsidRPr="00FC0759">
        <w:rPr>
          <w:lang w:val="en-US"/>
        </w:rPr>
        <w:t xml:space="preserve"> </w:t>
      </w:r>
      <w:r w:rsidRPr="00404B25">
        <w:rPr>
          <w:lang w:val="en-US"/>
        </w:rPr>
        <w:t>USB</w:t>
      </w:r>
      <w:r w:rsidRPr="00FC0759">
        <w:rPr>
          <w:lang w:val="en-US"/>
        </w:rPr>
        <w:t xml:space="preserve"> </w:t>
      </w:r>
      <w:r w:rsidRPr="00404B25">
        <w:rPr>
          <w:lang w:val="en-US"/>
        </w:rPr>
        <w:t>mass</w:t>
      </w:r>
      <w:r w:rsidRPr="00FC0759">
        <w:rPr>
          <w:lang w:val="en-US"/>
        </w:rPr>
        <w:t xml:space="preserve"> </w:t>
      </w:r>
      <w:r w:rsidRPr="00404B25">
        <w:rPr>
          <w:lang w:val="en-US"/>
        </w:rPr>
        <w:t>storage</w:t>
      </w:r>
      <w:r w:rsidRPr="00FC0759">
        <w:rPr>
          <w:lang w:val="en-US"/>
        </w:rPr>
        <w:t xml:space="preserve"> </w:t>
      </w:r>
      <w:r w:rsidRPr="00404B25">
        <w:rPr>
          <w:lang w:val="en-US"/>
        </w:rPr>
        <w:t>device</w:t>
      </w:r>
      <w:r w:rsidRPr="00FC0759">
        <w:rPr>
          <w:lang w:val="en-US"/>
        </w:rPr>
        <w:t xml:space="preserve"> (</w:t>
      </w:r>
      <w:r w:rsidRPr="00404B25">
        <w:rPr>
          <w:lang w:val="en-US"/>
        </w:rPr>
        <w:t>Flash</w:t>
      </w:r>
      <w:r w:rsidRPr="00FC0759">
        <w:rPr>
          <w:lang w:val="en-US"/>
        </w:rPr>
        <w:t>/</w:t>
      </w:r>
      <w:r w:rsidRPr="00404B25">
        <w:rPr>
          <w:lang w:val="en-US"/>
        </w:rPr>
        <w:t>HDD</w:t>
      </w:r>
      <w:r w:rsidRPr="00FC0759">
        <w:rPr>
          <w:lang w:val="en-US"/>
        </w:rPr>
        <w:t xml:space="preserve">), </w:t>
      </w:r>
      <w:r>
        <w:t>поддержка</w:t>
      </w:r>
      <w:r w:rsidRPr="00FC0759">
        <w:rPr>
          <w:lang w:val="en-US"/>
        </w:rPr>
        <w:t xml:space="preserve"> </w:t>
      </w:r>
      <w:r w:rsidRPr="00404B25">
        <w:rPr>
          <w:lang w:val="en-US"/>
        </w:rPr>
        <w:t>FAT</w:t>
      </w:r>
      <w:r w:rsidRPr="00FC0759">
        <w:rPr>
          <w:lang w:val="en-US"/>
        </w:rPr>
        <w:t xml:space="preserve">32, </w:t>
      </w:r>
      <w:r w:rsidRPr="00404B25">
        <w:rPr>
          <w:lang w:val="en-US"/>
        </w:rPr>
        <w:t>NTFS</w:t>
      </w:r>
      <w:r w:rsidRPr="00FC0759">
        <w:rPr>
          <w:lang w:val="en-US"/>
        </w:rPr>
        <w:t xml:space="preserve">, </w:t>
      </w:r>
      <w:r w:rsidRPr="00404B25">
        <w:rPr>
          <w:lang w:val="en-US"/>
        </w:rPr>
        <w:t>ext</w:t>
      </w:r>
      <w:r w:rsidRPr="00FC0759">
        <w:rPr>
          <w:lang w:val="en-US"/>
        </w:rPr>
        <w:t xml:space="preserve">3,  </w:t>
      </w:r>
      <w:proofErr w:type="spellStart"/>
      <w:r w:rsidRPr="00404B25">
        <w:rPr>
          <w:lang w:val="en-US"/>
        </w:rPr>
        <w:t>hfs</w:t>
      </w:r>
      <w:proofErr w:type="spellEnd"/>
      <w:r w:rsidRPr="00FC0759">
        <w:rPr>
          <w:lang w:val="en-US"/>
        </w:rPr>
        <w:t xml:space="preserve">+, </w:t>
      </w:r>
      <w:proofErr w:type="spellStart"/>
      <w:r w:rsidRPr="00404B25">
        <w:rPr>
          <w:lang w:val="en-US"/>
        </w:rPr>
        <w:t>exFAT</w:t>
      </w:r>
      <w:proofErr w:type="spellEnd"/>
      <w:r w:rsidRPr="00FC0759">
        <w:rPr>
          <w:lang w:val="en-US"/>
        </w:rPr>
        <w:t>.</w:t>
      </w:r>
    </w:p>
    <w:p w:rsidR="007304C9" w:rsidRPr="007304C9" w:rsidRDefault="005929FA" w:rsidP="005929FA">
      <w:pPr>
        <w:pStyle w:val="a1"/>
        <w:numPr>
          <w:ilvl w:val="2"/>
          <w:numId w:val="3"/>
        </w:numPr>
      </w:pPr>
      <w:r>
        <w:t xml:space="preserve">Поддержка </w:t>
      </w:r>
      <w:r>
        <w:rPr>
          <w:lang w:val="en-US"/>
        </w:rPr>
        <w:t>SMB</w:t>
      </w:r>
      <w:r w:rsidR="007304C9">
        <w:rPr>
          <w:lang w:val="en-US"/>
        </w:rPr>
        <w:t xml:space="preserve">, </w:t>
      </w:r>
    </w:p>
    <w:p w:rsidR="005929FA" w:rsidRPr="000A7A15" w:rsidRDefault="007304C9" w:rsidP="005929FA">
      <w:pPr>
        <w:pStyle w:val="a1"/>
        <w:numPr>
          <w:ilvl w:val="2"/>
          <w:numId w:val="3"/>
        </w:numPr>
      </w:pPr>
      <w:r>
        <w:t xml:space="preserve">Поддержка </w:t>
      </w:r>
      <w:r>
        <w:rPr>
          <w:lang w:val="en-US"/>
        </w:rPr>
        <w:t>AFP</w:t>
      </w:r>
      <w:r w:rsidR="005929FA">
        <w:rPr>
          <w:lang w:val="en-US"/>
        </w:rPr>
        <w:t>.</w:t>
      </w:r>
    </w:p>
    <w:p w:rsidR="005929FA" w:rsidRDefault="005929FA" w:rsidP="005929FA">
      <w:pPr>
        <w:pStyle w:val="a1"/>
        <w:numPr>
          <w:ilvl w:val="2"/>
          <w:numId w:val="3"/>
        </w:numPr>
      </w:pPr>
      <w:r>
        <w:t xml:space="preserve">Поддержка DLNA сервера с функцией </w:t>
      </w:r>
      <w:r>
        <w:rPr>
          <w:lang w:val="en-US"/>
        </w:rPr>
        <w:t>push</w:t>
      </w:r>
      <w:r w:rsidRPr="006A664C">
        <w:t>.</w:t>
      </w:r>
    </w:p>
    <w:p w:rsidR="005929FA" w:rsidRDefault="005929FA" w:rsidP="005929FA">
      <w:pPr>
        <w:pStyle w:val="a1"/>
        <w:numPr>
          <w:ilvl w:val="2"/>
          <w:numId w:val="3"/>
        </w:numPr>
      </w:pPr>
      <w:r>
        <w:rPr>
          <w:lang w:val="en-US"/>
        </w:rPr>
        <w:t>W</w:t>
      </w:r>
      <w:r w:rsidRPr="00FC0759">
        <w:rPr>
          <w:lang w:val="en-US"/>
        </w:rPr>
        <w:t>eb</w:t>
      </w:r>
      <w:r w:rsidRPr="00FC0759">
        <w:t>-</w:t>
      </w:r>
      <w:r>
        <w:t>интерфейс должен содержать вкладки для управления каждым из поддерживаемых типов</w:t>
      </w:r>
      <w:r w:rsidRPr="00FC0759">
        <w:t xml:space="preserve"> </w:t>
      </w:r>
      <w:r w:rsidRPr="00FC0759">
        <w:rPr>
          <w:lang w:val="en-US"/>
        </w:rPr>
        <w:t>USB</w:t>
      </w:r>
      <w:r w:rsidRPr="00FC0759">
        <w:t xml:space="preserve"> </w:t>
      </w:r>
      <w:r w:rsidRPr="00404B25">
        <w:rPr>
          <w:lang w:val="en-US"/>
        </w:rPr>
        <w:t>dongle</w:t>
      </w:r>
      <w:r>
        <w:t xml:space="preserve">, а так же сервером </w:t>
      </w:r>
      <w:r>
        <w:rPr>
          <w:lang w:val="en-US"/>
        </w:rPr>
        <w:t>DLNA</w:t>
      </w:r>
      <w:r w:rsidRPr="00FC0759">
        <w:t>.</w:t>
      </w:r>
    </w:p>
    <w:p w:rsidR="007F1A93" w:rsidRDefault="00E62EB8" w:rsidP="00E62EB8">
      <w:pPr>
        <w:pStyle w:val="1"/>
        <w:tabs>
          <w:tab w:val="clear" w:pos="432"/>
          <w:tab w:val="num" w:pos="360"/>
        </w:tabs>
        <w:ind w:left="360" w:hanging="360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bookmarkStart w:id="31" w:name="_Toc403466992"/>
      <w:r w:rsidRPr="00E32727">
        <w:rPr>
          <w:rFonts w:ascii="Times New Roman" w:hAnsi="Times New Roman" w:cs="Times New Roman"/>
          <w:i/>
          <w:color w:val="000000"/>
          <w:sz w:val="26"/>
          <w:szCs w:val="26"/>
        </w:rPr>
        <w:lastRenderedPageBreak/>
        <w:t>Общие требования к устройст</w:t>
      </w:r>
      <w:r w:rsidR="007F1A93">
        <w:rPr>
          <w:rFonts w:ascii="Times New Roman" w:hAnsi="Times New Roman" w:cs="Times New Roman"/>
          <w:i/>
          <w:color w:val="000000"/>
          <w:sz w:val="26"/>
          <w:szCs w:val="26"/>
        </w:rPr>
        <w:t>ву</w:t>
      </w:r>
      <w:bookmarkEnd w:id="31"/>
    </w:p>
    <w:p w:rsidR="00E62EB8" w:rsidRPr="007F1A93" w:rsidRDefault="00E62EB8" w:rsidP="007F1A93">
      <w:pPr>
        <w:pStyle w:val="1"/>
        <w:numPr>
          <w:ilvl w:val="1"/>
          <w:numId w:val="3"/>
        </w:numPr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bookmarkStart w:id="32" w:name="_Toc403466993"/>
      <w:r w:rsidRPr="007F1A93">
        <w:rPr>
          <w:i/>
        </w:rPr>
        <w:t>Требования к электропитанию</w:t>
      </w:r>
      <w:bookmarkEnd w:id="32"/>
    </w:p>
    <w:p w:rsidR="00E62EB8" w:rsidRDefault="00E62EB8" w:rsidP="007F1A93">
      <w:pPr>
        <w:pStyle w:val="a1"/>
        <w:ind w:firstLine="0"/>
      </w:pPr>
      <w:r>
        <w:t xml:space="preserve">Основное электропитание. Напряжение питания 220 В переменного тока, частота 50 Гц.  Потребляемая мощность до </w:t>
      </w:r>
      <w:r w:rsidR="00FD3BDF">
        <w:t>2</w:t>
      </w:r>
      <w:r>
        <w:t>0 Вт. Блок питания ОБЯЗАТЕЛЬНО с функциональностью защиты абонентского устройства от скачков переменного напряжения в электросети 220В, путем применения сглаживающих фильтров. Данная функциональность оборудования должна быть документально подтверждена протоколом соответствия</w:t>
      </w:r>
      <w:r w:rsidR="00FD3BDF">
        <w:t xml:space="preserve">. </w:t>
      </w:r>
      <w:r>
        <w:t>Потребляемая мощность устройства – до 20 Вт.</w:t>
      </w:r>
    </w:p>
    <w:p w:rsidR="00E62EB8" w:rsidRDefault="00E62EB8" w:rsidP="00E62EB8">
      <w:pPr>
        <w:pStyle w:val="a1"/>
        <w:ind w:left="360" w:firstLine="0"/>
      </w:pPr>
    </w:p>
    <w:p w:rsidR="007F1A93" w:rsidRPr="007F1A93" w:rsidRDefault="00E62EB8" w:rsidP="007F1A93">
      <w:pPr>
        <w:pStyle w:val="1"/>
        <w:numPr>
          <w:ilvl w:val="1"/>
          <w:numId w:val="3"/>
        </w:numPr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bookmarkStart w:id="33" w:name="_Toc403466994"/>
      <w:r w:rsidRPr="007F1A93">
        <w:rPr>
          <w:i/>
        </w:rPr>
        <w:t>Технические требования к хранению и эксплуатации</w:t>
      </w:r>
      <w:bookmarkEnd w:id="33"/>
    </w:p>
    <w:p w:rsidR="007F1A93" w:rsidRPr="00087F99" w:rsidRDefault="00E62EB8" w:rsidP="007F1A93">
      <w:pPr>
        <w:pStyle w:val="1"/>
        <w:numPr>
          <w:ilvl w:val="2"/>
          <w:numId w:val="3"/>
        </w:numPr>
        <w:spacing w:line="240" w:lineRule="atLeast"/>
        <w:contextualSpacing/>
        <w:jc w:val="both"/>
        <w:rPr>
          <w:rFonts w:ascii="Times New Roman" w:hAnsi="Times New Roman" w:cs="Times New Roman"/>
          <w:b w:val="0"/>
          <w:i/>
          <w:color w:val="000000"/>
          <w:sz w:val="26"/>
          <w:szCs w:val="26"/>
        </w:rPr>
      </w:pPr>
      <w:bookmarkStart w:id="34" w:name="_Toc377411022"/>
      <w:bookmarkStart w:id="35" w:name="_Toc381803375"/>
      <w:bookmarkStart w:id="36" w:name="_Toc403466995"/>
      <w:r w:rsidRPr="00087F99">
        <w:rPr>
          <w:rFonts w:ascii="Times New Roman" w:hAnsi="Times New Roman" w:cs="Times New Roman"/>
          <w:b w:val="0"/>
          <w:sz w:val="26"/>
          <w:szCs w:val="26"/>
        </w:rPr>
        <w:t>Рабочая температура: от 0˚ до 40˚C.</w:t>
      </w:r>
      <w:bookmarkEnd w:id="34"/>
      <w:bookmarkEnd w:id="35"/>
      <w:bookmarkEnd w:id="36"/>
    </w:p>
    <w:p w:rsidR="007F1A93" w:rsidRPr="00087F99" w:rsidRDefault="00E62EB8" w:rsidP="007F1A93">
      <w:pPr>
        <w:pStyle w:val="1"/>
        <w:numPr>
          <w:ilvl w:val="2"/>
          <w:numId w:val="3"/>
        </w:numPr>
        <w:spacing w:line="240" w:lineRule="atLeast"/>
        <w:contextualSpacing/>
        <w:jc w:val="both"/>
        <w:rPr>
          <w:rFonts w:ascii="Times New Roman" w:hAnsi="Times New Roman" w:cs="Times New Roman"/>
          <w:b w:val="0"/>
          <w:i/>
          <w:color w:val="000000"/>
          <w:sz w:val="26"/>
          <w:szCs w:val="26"/>
        </w:rPr>
      </w:pPr>
      <w:bookmarkStart w:id="37" w:name="_Toc377411023"/>
      <w:bookmarkStart w:id="38" w:name="_Toc381803376"/>
      <w:bookmarkStart w:id="39" w:name="_Toc403466996"/>
      <w:r w:rsidRPr="00087F99">
        <w:rPr>
          <w:rFonts w:ascii="Times New Roman" w:hAnsi="Times New Roman" w:cs="Times New Roman"/>
          <w:b w:val="0"/>
          <w:sz w:val="26"/>
          <w:szCs w:val="26"/>
        </w:rPr>
        <w:t>Температура хранения: от -20˚ до 70˚C.</w:t>
      </w:r>
      <w:bookmarkEnd w:id="37"/>
      <w:bookmarkEnd w:id="38"/>
      <w:bookmarkEnd w:id="39"/>
    </w:p>
    <w:p w:rsidR="007F1A93" w:rsidRPr="00087F99" w:rsidRDefault="00E62EB8" w:rsidP="007F1A93">
      <w:pPr>
        <w:pStyle w:val="1"/>
        <w:numPr>
          <w:ilvl w:val="2"/>
          <w:numId w:val="3"/>
        </w:numPr>
        <w:spacing w:line="240" w:lineRule="atLeast"/>
        <w:contextualSpacing/>
        <w:jc w:val="both"/>
        <w:rPr>
          <w:rFonts w:ascii="Times New Roman" w:hAnsi="Times New Roman" w:cs="Times New Roman"/>
          <w:b w:val="0"/>
          <w:i/>
          <w:color w:val="000000"/>
          <w:sz w:val="26"/>
          <w:szCs w:val="26"/>
        </w:rPr>
      </w:pPr>
      <w:bookmarkStart w:id="40" w:name="_Toc377411024"/>
      <w:bookmarkStart w:id="41" w:name="_Toc381803377"/>
      <w:bookmarkStart w:id="42" w:name="_Toc403466997"/>
      <w:r w:rsidRPr="00087F99">
        <w:rPr>
          <w:rFonts w:ascii="Times New Roman" w:hAnsi="Times New Roman" w:cs="Times New Roman"/>
          <w:b w:val="0"/>
          <w:sz w:val="26"/>
          <w:szCs w:val="26"/>
        </w:rPr>
        <w:t>Рабочая влажность: от 5% до 90%, без образования конденсата.</w:t>
      </w:r>
      <w:bookmarkEnd w:id="40"/>
      <w:bookmarkEnd w:id="41"/>
      <w:bookmarkEnd w:id="42"/>
    </w:p>
    <w:p w:rsidR="00E62EB8" w:rsidRPr="00087F99" w:rsidRDefault="00E62EB8" w:rsidP="007F1A93">
      <w:pPr>
        <w:pStyle w:val="1"/>
        <w:numPr>
          <w:ilvl w:val="2"/>
          <w:numId w:val="3"/>
        </w:numPr>
        <w:spacing w:line="240" w:lineRule="atLeast"/>
        <w:contextualSpacing/>
        <w:jc w:val="both"/>
        <w:rPr>
          <w:rFonts w:ascii="Times New Roman" w:hAnsi="Times New Roman" w:cs="Times New Roman"/>
          <w:b w:val="0"/>
          <w:i/>
          <w:color w:val="000000"/>
          <w:sz w:val="26"/>
          <w:szCs w:val="26"/>
        </w:rPr>
      </w:pPr>
      <w:bookmarkStart w:id="43" w:name="_Toc377411025"/>
      <w:bookmarkStart w:id="44" w:name="_Toc381803378"/>
      <w:bookmarkStart w:id="45" w:name="_Toc403466998"/>
      <w:r w:rsidRPr="00087F99">
        <w:rPr>
          <w:rFonts w:ascii="Times New Roman" w:hAnsi="Times New Roman" w:cs="Times New Roman"/>
          <w:b w:val="0"/>
          <w:sz w:val="26"/>
          <w:szCs w:val="26"/>
        </w:rPr>
        <w:t>Электромагнитная совместимость: CE.</w:t>
      </w:r>
      <w:bookmarkEnd w:id="43"/>
      <w:bookmarkEnd w:id="44"/>
      <w:bookmarkEnd w:id="45"/>
    </w:p>
    <w:p w:rsidR="00E62EB8" w:rsidRDefault="00E62EB8" w:rsidP="00E62EB8">
      <w:pPr>
        <w:pStyle w:val="a1"/>
        <w:ind w:left="360" w:firstLine="0"/>
      </w:pPr>
    </w:p>
    <w:p w:rsidR="007F1A93" w:rsidRDefault="007F1A93" w:rsidP="00E62EB8">
      <w:pPr>
        <w:pStyle w:val="a1"/>
        <w:ind w:left="360" w:firstLine="0"/>
      </w:pPr>
    </w:p>
    <w:p w:rsidR="00E62EB8" w:rsidRPr="007F1A93" w:rsidRDefault="00E62EB8" w:rsidP="007F1A93">
      <w:pPr>
        <w:pStyle w:val="1"/>
        <w:numPr>
          <w:ilvl w:val="1"/>
          <w:numId w:val="3"/>
        </w:numPr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bookmarkStart w:id="46" w:name="_Toc403466999"/>
      <w:r w:rsidRPr="007F1A93">
        <w:rPr>
          <w:i/>
        </w:rPr>
        <w:t>Отказоустойчивость</w:t>
      </w:r>
      <w:bookmarkEnd w:id="46"/>
    </w:p>
    <w:p w:rsidR="00087F99" w:rsidRDefault="00E62EB8" w:rsidP="00EF58DD">
      <w:pPr>
        <w:pStyle w:val="a1"/>
        <w:numPr>
          <w:ilvl w:val="2"/>
          <w:numId w:val="29"/>
        </w:numPr>
      </w:pPr>
      <w:r>
        <w:t>MTBF (</w:t>
      </w:r>
      <w:proofErr w:type="spellStart"/>
      <w:r>
        <w:t>Mean</w:t>
      </w:r>
      <w:proofErr w:type="spellEnd"/>
      <w:r>
        <w:t xml:space="preserve"> </w:t>
      </w:r>
      <w:proofErr w:type="spellStart"/>
      <w:r>
        <w:t>Time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Failure</w:t>
      </w:r>
      <w:proofErr w:type="spellEnd"/>
      <w:r>
        <w:t>, среднее время наработки на отказ) операционной системы должно быть не меньше 1 года (т.е. устройство должно нуждаться в перезагрузке не более чем один раз в год).</w:t>
      </w:r>
    </w:p>
    <w:p w:rsidR="00087F99" w:rsidRDefault="00E62EB8" w:rsidP="00EF58DD">
      <w:pPr>
        <w:pStyle w:val="a1"/>
        <w:numPr>
          <w:ilvl w:val="2"/>
          <w:numId w:val="29"/>
        </w:numPr>
      </w:pPr>
      <w:r>
        <w:t xml:space="preserve">Продолжительность жизни устройства  </w:t>
      </w:r>
      <w:r w:rsidR="00E26801">
        <w:t>должна</w:t>
      </w:r>
      <w:r>
        <w:t xml:space="preserve"> быть не меньше семи лет.</w:t>
      </w:r>
    </w:p>
    <w:p w:rsidR="00087F99" w:rsidRDefault="00E62EB8" w:rsidP="00EF58DD">
      <w:pPr>
        <w:pStyle w:val="a1"/>
        <w:numPr>
          <w:ilvl w:val="2"/>
          <w:numId w:val="29"/>
        </w:numPr>
      </w:pPr>
      <w:r>
        <w:t xml:space="preserve">Среднее время наработки на отказ устройства должно быть не менее </w:t>
      </w:r>
      <w:r w:rsidR="00BF4454">
        <w:t xml:space="preserve">2 </w:t>
      </w:r>
      <w:r>
        <w:t>лет.</w:t>
      </w:r>
    </w:p>
    <w:p w:rsidR="00AF7A05" w:rsidRPr="00087F99" w:rsidRDefault="00E62EB8" w:rsidP="00EF58DD">
      <w:pPr>
        <w:pStyle w:val="a1"/>
        <w:numPr>
          <w:ilvl w:val="2"/>
          <w:numId w:val="29"/>
        </w:numPr>
      </w:pPr>
      <w:r>
        <w:t>Возможность возврата пользователем конфигурации к заводской</w:t>
      </w:r>
    </w:p>
    <w:p w:rsidR="00AA1E83" w:rsidRPr="00E62EB8" w:rsidRDefault="00AA1E83" w:rsidP="00B56B97">
      <w:pPr>
        <w:pStyle w:val="a1"/>
        <w:jc w:val="both"/>
        <w:rPr>
          <w:color w:val="000000"/>
        </w:rPr>
      </w:pPr>
    </w:p>
    <w:p w:rsidR="00FA5EA9" w:rsidRPr="00155172" w:rsidRDefault="00FA5EA9" w:rsidP="00FA5EA9">
      <w:pPr>
        <w:pStyle w:val="1"/>
        <w:tabs>
          <w:tab w:val="clear" w:pos="432"/>
          <w:tab w:val="num" w:pos="360"/>
        </w:tabs>
        <w:ind w:left="360" w:hanging="360"/>
        <w:jc w:val="both"/>
        <w:rPr>
          <w:color w:val="000000"/>
        </w:rPr>
      </w:pPr>
      <w:bookmarkStart w:id="47" w:name="_Toc403467000"/>
      <w:r w:rsidRPr="00155172">
        <w:rPr>
          <w:color w:val="000000"/>
        </w:rPr>
        <w:t>Требования к удаленному управлению абонентским оборудованием</w:t>
      </w:r>
      <w:bookmarkEnd w:id="47"/>
    </w:p>
    <w:p w:rsidR="009D075B" w:rsidRPr="00371DAE" w:rsidRDefault="009D075B" w:rsidP="009D075B">
      <w:pPr>
        <w:pStyle w:val="a1"/>
        <w:numPr>
          <w:ilvl w:val="1"/>
          <w:numId w:val="3"/>
        </w:numPr>
      </w:pPr>
      <w:r>
        <w:t>Устройство должно управляться при помощи веб интерфейса и TR-069</w:t>
      </w:r>
      <w:r w:rsidRPr="00371DAE">
        <w:t>.</w:t>
      </w:r>
    </w:p>
    <w:p w:rsidR="009D075B" w:rsidRDefault="009D075B" w:rsidP="009D075B">
      <w:pPr>
        <w:pStyle w:val="a1"/>
        <w:numPr>
          <w:ilvl w:val="1"/>
          <w:numId w:val="3"/>
        </w:numPr>
      </w:pPr>
      <w:r>
        <w:t>Веб-интерфейс должен быть защищен паролем.</w:t>
      </w:r>
    </w:p>
    <w:p w:rsidR="009D075B" w:rsidRPr="00371DAE" w:rsidRDefault="009D075B" w:rsidP="009D075B">
      <w:pPr>
        <w:pStyle w:val="a1"/>
        <w:numPr>
          <w:ilvl w:val="1"/>
          <w:numId w:val="3"/>
        </w:numPr>
      </w:pPr>
      <w:r>
        <w:t>Пользователь устройства должен иметь возможность изменить пароль веб интерфейса самостоятельно.</w:t>
      </w:r>
    </w:p>
    <w:p w:rsidR="009D075B" w:rsidRDefault="009D075B" w:rsidP="009D075B">
      <w:pPr>
        <w:pStyle w:val="a1"/>
        <w:numPr>
          <w:ilvl w:val="1"/>
          <w:numId w:val="3"/>
        </w:numPr>
      </w:pPr>
      <w:r>
        <w:t>Роутер должен иметь функционал восстановления пароля основной Wi-Fi-сети</w:t>
      </w:r>
      <w:r w:rsidRPr="00371DAE">
        <w:t>.</w:t>
      </w:r>
    </w:p>
    <w:p w:rsidR="009D075B" w:rsidRPr="00371DAE" w:rsidRDefault="009D075B" w:rsidP="009D075B">
      <w:pPr>
        <w:pStyle w:val="a1"/>
        <w:numPr>
          <w:ilvl w:val="1"/>
          <w:numId w:val="3"/>
        </w:numPr>
      </w:pPr>
      <w:r>
        <w:t xml:space="preserve">Пользователь устройства должен иметь возможность изменить пароль основной </w:t>
      </w:r>
      <w:proofErr w:type="spellStart"/>
      <w:r>
        <w:rPr>
          <w:lang w:val="en-US"/>
        </w:rPr>
        <w:t>WiFi</w:t>
      </w:r>
      <w:proofErr w:type="spellEnd"/>
      <w:r w:rsidRPr="003A440A">
        <w:t xml:space="preserve"> </w:t>
      </w:r>
      <w:r>
        <w:t>сети самостоятельно.</w:t>
      </w:r>
    </w:p>
    <w:p w:rsidR="009D075B" w:rsidRPr="00371DAE" w:rsidRDefault="009D075B" w:rsidP="009D075B">
      <w:pPr>
        <w:pStyle w:val="a1"/>
        <w:numPr>
          <w:ilvl w:val="1"/>
          <w:numId w:val="3"/>
        </w:numPr>
      </w:pPr>
      <w:r>
        <w:t xml:space="preserve">Пароли для подключения к Интернет и пароль для веб-интерфейса должны храниться в зашифрованном виде, не должны быть видны в конфигурационных файлах, а </w:t>
      </w:r>
      <w:proofErr w:type="gramStart"/>
      <w:r>
        <w:t>так же</w:t>
      </w:r>
      <w:proofErr w:type="gramEnd"/>
      <w:r>
        <w:t xml:space="preserve"> при просмотре кода веб-страницы устройства.</w:t>
      </w:r>
    </w:p>
    <w:p w:rsidR="009D075B" w:rsidRPr="00371DAE" w:rsidRDefault="009D075B" w:rsidP="009D075B">
      <w:pPr>
        <w:pStyle w:val="a1"/>
        <w:numPr>
          <w:ilvl w:val="1"/>
          <w:numId w:val="3"/>
        </w:numPr>
      </w:pPr>
      <w:r>
        <w:lastRenderedPageBreak/>
        <w:t xml:space="preserve">Устройство должно поддерживать получение IP адресов и статических маршрутов на ресурсы оператора на </w:t>
      </w:r>
      <w:proofErr w:type="spellStart"/>
      <w:r>
        <w:t>IPoE</w:t>
      </w:r>
      <w:proofErr w:type="spellEnd"/>
      <w:r>
        <w:t xml:space="preserve"> интерфейсе по CWMP протоколу и с использованием DHCP</w:t>
      </w:r>
      <w:r w:rsidRPr="00371DAE">
        <w:t>.</w:t>
      </w:r>
    </w:p>
    <w:p w:rsidR="009D075B" w:rsidRPr="00371DAE" w:rsidRDefault="009D075B" w:rsidP="009D075B">
      <w:pPr>
        <w:pStyle w:val="a1"/>
        <w:numPr>
          <w:ilvl w:val="1"/>
          <w:numId w:val="3"/>
        </w:numPr>
      </w:pPr>
      <w:r>
        <w:t>Конфигурация должна сохраняться при перезагрузке.</w:t>
      </w:r>
    </w:p>
    <w:p w:rsidR="009D075B" w:rsidRPr="00371DAE" w:rsidRDefault="009D075B" w:rsidP="009D075B">
      <w:pPr>
        <w:pStyle w:val="a1"/>
        <w:numPr>
          <w:ilvl w:val="1"/>
          <w:numId w:val="3"/>
        </w:numPr>
      </w:pPr>
      <w:r>
        <w:t>Загрузка новой версии не должна приводить к потере текущей конфигурации и к потере настроек по умолчанию.</w:t>
      </w:r>
    </w:p>
    <w:p w:rsidR="009D075B" w:rsidRPr="00371DAE" w:rsidRDefault="009D075B" w:rsidP="009D075B">
      <w:pPr>
        <w:pStyle w:val="a1"/>
        <w:numPr>
          <w:ilvl w:val="1"/>
          <w:numId w:val="3"/>
        </w:numPr>
      </w:pPr>
      <w:r>
        <w:t>Обновление ПО не должно приводить к возврату к заводским настройкам.</w:t>
      </w:r>
    </w:p>
    <w:p w:rsidR="009D075B" w:rsidRDefault="009D075B" w:rsidP="009D075B">
      <w:pPr>
        <w:pStyle w:val="a1"/>
        <w:numPr>
          <w:ilvl w:val="1"/>
          <w:numId w:val="3"/>
        </w:numPr>
      </w:pPr>
      <w:r>
        <w:t>Наличие веб-интерфейса на русском языке</w:t>
      </w:r>
      <w:r w:rsidRPr="00371DAE">
        <w:t>.</w:t>
      </w:r>
    </w:p>
    <w:p w:rsidR="009D075B" w:rsidRPr="00C7437A" w:rsidRDefault="009D075B" w:rsidP="009D075B">
      <w:pPr>
        <w:pStyle w:val="a1"/>
        <w:numPr>
          <w:ilvl w:val="1"/>
          <w:numId w:val="3"/>
        </w:numPr>
        <w:rPr>
          <w:lang w:val="en-US"/>
        </w:rPr>
      </w:pPr>
      <w:r>
        <w:t>Веб</w:t>
      </w:r>
      <w:r w:rsidRPr="00FB4365">
        <w:rPr>
          <w:lang w:val="en-US"/>
        </w:rPr>
        <w:t>-</w:t>
      </w:r>
      <w:r>
        <w:t>сервер</w:t>
      </w:r>
      <w:r>
        <w:rPr>
          <w:lang w:val="en-US"/>
        </w:rPr>
        <w:t xml:space="preserve"> HTTP/HTTP-S </w:t>
      </w:r>
    </w:p>
    <w:p w:rsidR="009D075B" w:rsidRPr="00C7437A" w:rsidRDefault="009D075B" w:rsidP="009D075B">
      <w:pPr>
        <w:pStyle w:val="a1"/>
        <w:numPr>
          <w:ilvl w:val="1"/>
          <w:numId w:val="3"/>
        </w:numPr>
      </w:pPr>
      <w:r>
        <w:t>Обновление прошивки, сохранение / загрузка конфигурационного файла через веб-интерфейс.</w:t>
      </w:r>
    </w:p>
    <w:p w:rsidR="009D075B" w:rsidRPr="00371DAE" w:rsidRDefault="009D075B" w:rsidP="009D075B">
      <w:pPr>
        <w:pStyle w:val="a1"/>
        <w:numPr>
          <w:ilvl w:val="1"/>
          <w:numId w:val="3"/>
        </w:numPr>
      </w:pPr>
      <w:r>
        <w:t xml:space="preserve">Веб-интерфейс должен быть доступен из сети </w:t>
      </w:r>
      <w:r w:rsidRPr="00371DAE">
        <w:rPr>
          <w:lang w:val="en-US"/>
        </w:rPr>
        <w:t>LAN</w:t>
      </w:r>
      <w:r>
        <w:t xml:space="preserve"> по ip-адресу</w:t>
      </w:r>
      <w:r w:rsidR="009F55C8">
        <w:t>.</w:t>
      </w:r>
    </w:p>
    <w:p w:rsidR="009D075B" w:rsidRPr="00371DAE" w:rsidRDefault="009D075B" w:rsidP="009D075B">
      <w:pPr>
        <w:pStyle w:val="a1"/>
        <w:numPr>
          <w:ilvl w:val="1"/>
          <w:numId w:val="3"/>
        </w:numPr>
      </w:pPr>
      <w:r>
        <w:t xml:space="preserve">Возможность возврата пользователем конфигурации </w:t>
      </w:r>
      <w:r w:rsidR="0066748C">
        <w:t>роутера</w:t>
      </w:r>
      <w:r>
        <w:t xml:space="preserve"> к заводской через веб-интерфейс, либо нажатием специальной кнопки.</w:t>
      </w:r>
    </w:p>
    <w:p w:rsidR="009D075B" w:rsidRPr="00371DAE" w:rsidRDefault="009D075B" w:rsidP="009D075B">
      <w:pPr>
        <w:pStyle w:val="a1"/>
        <w:numPr>
          <w:ilvl w:val="1"/>
          <w:numId w:val="3"/>
        </w:numPr>
      </w:pPr>
      <w:r>
        <w:t>Должна быть индикация (мигающий с определенной частотой светодиод LOS), по которой можно визуально определить, что идет процедура апгрейда.</w:t>
      </w:r>
    </w:p>
    <w:p w:rsidR="009D075B" w:rsidRPr="00FB4365" w:rsidRDefault="009D075B" w:rsidP="009D075B">
      <w:pPr>
        <w:pStyle w:val="a1"/>
        <w:numPr>
          <w:ilvl w:val="1"/>
          <w:numId w:val="3"/>
        </w:numPr>
      </w:pPr>
      <w:r w:rsidRPr="00371DAE">
        <w:rPr>
          <w:lang w:val="en-US"/>
        </w:rPr>
        <w:t>TR-069</w:t>
      </w:r>
      <w:r>
        <w:rPr>
          <w:lang w:val="en-US"/>
        </w:rPr>
        <w:t>.</w:t>
      </w:r>
    </w:p>
    <w:p w:rsidR="009D075B" w:rsidRPr="00FB4365" w:rsidRDefault="009D075B" w:rsidP="009D075B">
      <w:pPr>
        <w:pStyle w:val="a1"/>
        <w:numPr>
          <w:ilvl w:val="1"/>
          <w:numId w:val="3"/>
        </w:numPr>
      </w:pPr>
      <w:r>
        <w:t xml:space="preserve">Интерфейс взаимодействия между </w:t>
      </w:r>
      <w:r w:rsidR="0066748C">
        <w:t>роутером</w:t>
      </w:r>
      <w:r>
        <w:t xml:space="preserve"> и Системой Удаленного Управления должен соответствовать обязательным требованиям протокола CWMP согласно рекомендации BroadBandForumTR-069.</w:t>
      </w:r>
    </w:p>
    <w:p w:rsidR="009D075B" w:rsidRPr="00FB4365" w:rsidRDefault="009D075B" w:rsidP="009D075B">
      <w:pPr>
        <w:pStyle w:val="a1"/>
        <w:numPr>
          <w:ilvl w:val="1"/>
          <w:numId w:val="3"/>
        </w:numPr>
      </w:pPr>
      <w:r>
        <w:t xml:space="preserve">Должна быть возможность работы клиента TR-069 на интерфейсах </w:t>
      </w:r>
      <w:proofErr w:type="spellStart"/>
      <w:r>
        <w:t>IPoE</w:t>
      </w:r>
      <w:proofErr w:type="spellEnd"/>
      <w:r>
        <w:t xml:space="preserve"> и </w:t>
      </w:r>
      <w:proofErr w:type="spellStart"/>
      <w:r>
        <w:t>PPPoE</w:t>
      </w:r>
      <w:proofErr w:type="spellEnd"/>
      <w:r w:rsidRPr="00FB4365">
        <w:t>.</w:t>
      </w:r>
    </w:p>
    <w:p w:rsidR="009D075B" w:rsidRPr="00FB4365" w:rsidRDefault="009D075B" w:rsidP="009D075B">
      <w:pPr>
        <w:pStyle w:val="a1"/>
        <w:numPr>
          <w:ilvl w:val="1"/>
          <w:numId w:val="3"/>
        </w:numPr>
      </w:pPr>
      <w:r>
        <w:t xml:space="preserve">URL ACS должен быть зашит в настройках по умолчанию (acs.rt.ru). Должна быть возможность изменения URL-адреса сервера через опции </w:t>
      </w:r>
      <w:proofErr w:type="spellStart"/>
      <w:r>
        <w:t>PPPoE</w:t>
      </w:r>
      <w:proofErr w:type="spellEnd"/>
      <w:r>
        <w:t xml:space="preserve"> и при помощи ACS (согласно TR-069 </w:t>
      </w:r>
      <w:proofErr w:type="spellStart"/>
      <w:r>
        <w:t>amendment</w:t>
      </w:r>
      <w:proofErr w:type="spellEnd"/>
      <w:r>
        <w:t xml:space="preserve"> 3 и 4)</w:t>
      </w:r>
      <w:r w:rsidRPr="00FB4365">
        <w:t>.</w:t>
      </w:r>
    </w:p>
    <w:p w:rsidR="009D075B" w:rsidRPr="00FB4365" w:rsidRDefault="009D075B" w:rsidP="009D075B">
      <w:pPr>
        <w:pStyle w:val="a1"/>
        <w:numPr>
          <w:ilvl w:val="1"/>
          <w:numId w:val="3"/>
        </w:numPr>
      </w:pPr>
      <w:r>
        <w:t>Устройство должно автоматически устанавливать связь с ACS</w:t>
      </w:r>
      <w:r w:rsidRPr="00FB4365">
        <w:t>.</w:t>
      </w:r>
    </w:p>
    <w:p w:rsidR="009D075B" w:rsidRPr="00FB4365" w:rsidRDefault="009D075B" w:rsidP="009D075B">
      <w:pPr>
        <w:pStyle w:val="a1"/>
        <w:numPr>
          <w:ilvl w:val="1"/>
          <w:numId w:val="3"/>
        </w:numPr>
      </w:pPr>
      <w:r>
        <w:t>Возможность назначения интерфейса, в котором работает клиент TR-069.</w:t>
      </w:r>
    </w:p>
    <w:p w:rsidR="009D075B" w:rsidRPr="00FB4365" w:rsidRDefault="009D075B" w:rsidP="009D075B">
      <w:pPr>
        <w:pStyle w:val="a1"/>
        <w:numPr>
          <w:ilvl w:val="1"/>
          <w:numId w:val="3"/>
        </w:numPr>
      </w:pPr>
      <w:r>
        <w:t xml:space="preserve">При аутентификации роутера и </w:t>
      </w:r>
      <w:r w:rsidRPr="00FB4365">
        <w:rPr>
          <w:lang w:val="en-US"/>
        </w:rPr>
        <w:t>ACS</w:t>
      </w:r>
      <w:r w:rsidRPr="00E835E3">
        <w:t xml:space="preserve"> </w:t>
      </w:r>
      <w:r>
        <w:t xml:space="preserve">должны поддерживаться методы </w:t>
      </w:r>
      <w:proofErr w:type="spellStart"/>
      <w:r>
        <w:t>basic</w:t>
      </w:r>
      <w:proofErr w:type="spellEnd"/>
      <w:r>
        <w:t xml:space="preserve"> </w:t>
      </w:r>
      <w:proofErr w:type="spellStart"/>
      <w:r>
        <w:t>authorization</w:t>
      </w:r>
      <w:proofErr w:type="spellEnd"/>
      <w:r>
        <w:t>, метод обоюдной аутентификации с использованием сертификатов открытых ключей.</w:t>
      </w:r>
    </w:p>
    <w:p w:rsidR="009D075B" w:rsidRPr="00FB4365" w:rsidRDefault="009D075B" w:rsidP="009D075B">
      <w:pPr>
        <w:pStyle w:val="a1"/>
        <w:numPr>
          <w:ilvl w:val="1"/>
          <w:numId w:val="3"/>
        </w:numPr>
      </w:pPr>
      <w:r>
        <w:t>Возможность включения/отключения функционала веб-интерфейса при помощи ACS</w:t>
      </w:r>
      <w:r w:rsidRPr="00371DAE">
        <w:t>.</w:t>
      </w:r>
    </w:p>
    <w:p w:rsidR="009D075B" w:rsidRPr="00FB4365" w:rsidRDefault="009D075B" w:rsidP="009D075B">
      <w:pPr>
        <w:pStyle w:val="a1"/>
        <w:numPr>
          <w:ilvl w:val="1"/>
          <w:numId w:val="3"/>
        </w:numPr>
      </w:pPr>
      <w:r>
        <w:t>Автоматическое обновление прошивки с удаленного сервера.</w:t>
      </w:r>
    </w:p>
    <w:p w:rsidR="009D075B" w:rsidRPr="00FB4365" w:rsidRDefault="009D075B" w:rsidP="009D075B">
      <w:pPr>
        <w:pStyle w:val="a1"/>
        <w:numPr>
          <w:ilvl w:val="1"/>
          <w:numId w:val="3"/>
        </w:numPr>
      </w:pPr>
      <w:r>
        <w:t>Передача уведомлений системы во время обновления прошивки.</w:t>
      </w:r>
    </w:p>
    <w:p w:rsidR="009D075B" w:rsidRPr="00FB4365" w:rsidRDefault="009D075B" w:rsidP="009D075B">
      <w:pPr>
        <w:pStyle w:val="a1"/>
        <w:numPr>
          <w:ilvl w:val="1"/>
          <w:numId w:val="3"/>
        </w:numPr>
      </w:pPr>
      <w:r>
        <w:t xml:space="preserve">Отсутствие возможности самостоятельного изменения каких-либо других настроек </w:t>
      </w:r>
      <w:r w:rsidR="0066748C">
        <w:t>роутера</w:t>
      </w:r>
      <w:r>
        <w:t>, кроме доступных через веб-интерфейс.</w:t>
      </w:r>
    </w:p>
    <w:p w:rsidR="009D075B" w:rsidRPr="009C6889" w:rsidRDefault="009D075B" w:rsidP="009D075B">
      <w:pPr>
        <w:pStyle w:val="a1"/>
        <w:numPr>
          <w:ilvl w:val="1"/>
          <w:numId w:val="3"/>
        </w:numPr>
      </w:pPr>
      <w:r w:rsidRPr="009C6889">
        <w:t>Обновление, сохранение и загрузка конфигурационных файлов и прошивки (</w:t>
      </w:r>
      <w:proofErr w:type="spellStart"/>
      <w:r w:rsidRPr="009C6889">
        <w:t>firmware</w:t>
      </w:r>
      <w:proofErr w:type="spellEnd"/>
      <w:r w:rsidRPr="009C6889">
        <w:t xml:space="preserve">) </w:t>
      </w:r>
      <w:r>
        <w:t>по прото</w:t>
      </w:r>
      <w:r w:rsidR="00F144FF">
        <w:t>ко</w:t>
      </w:r>
      <w:r>
        <w:t>лам</w:t>
      </w:r>
      <w:r w:rsidRPr="009C6889">
        <w:t xml:space="preserve"> TFTP/HTTP(s)/FTP.</w:t>
      </w:r>
    </w:p>
    <w:p w:rsidR="009D075B" w:rsidRPr="00FB4365" w:rsidRDefault="009D075B" w:rsidP="009D075B">
      <w:pPr>
        <w:pStyle w:val="a1"/>
        <w:numPr>
          <w:ilvl w:val="1"/>
          <w:numId w:val="3"/>
        </w:numPr>
      </w:pPr>
      <w:r>
        <w:t>Поддержка резервного хранения образа прошивки и параметров конфигурации (</w:t>
      </w:r>
      <w:proofErr w:type="spellStart"/>
      <w:r>
        <w:t>Fault</w:t>
      </w:r>
      <w:proofErr w:type="spellEnd"/>
      <w:r>
        <w:t xml:space="preserve"> </w:t>
      </w:r>
      <w:proofErr w:type="spellStart"/>
      <w:r>
        <w:t>Tolerance</w:t>
      </w:r>
      <w:proofErr w:type="spellEnd"/>
      <w:r>
        <w:t xml:space="preserve"> </w:t>
      </w:r>
      <w:proofErr w:type="spellStart"/>
      <w:r>
        <w:t>Backup</w:t>
      </w:r>
      <w:proofErr w:type="spellEnd"/>
      <w:r>
        <w:t xml:space="preserve"> </w:t>
      </w:r>
      <w:proofErr w:type="spellStart"/>
      <w:r>
        <w:t>Copy</w:t>
      </w:r>
      <w:proofErr w:type="spellEnd"/>
      <w:r>
        <w:t>) в энергонезависимой памяти.</w:t>
      </w:r>
    </w:p>
    <w:p w:rsidR="009D075B" w:rsidRPr="00FB4365" w:rsidRDefault="009D075B" w:rsidP="00A87E07">
      <w:pPr>
        <w:pStyle w:val="a1"/>
        <w:numPr>
          <w:ilvl w:val="1"/>
          <w:numId w:val="3"/>
        </w:numPr>
      </w:pPr>
      <w:r>
        <w:t>Устройство должно поддерживать механизм автоматического восстановления работоспособности в случае сбоя при удаленном обновлении ПО.</w:t>
      </w:r>
    </w:p>
    <w:p w:rsidR="009D075B" w:rsidRPr="00FB4365" w:rsidRDefault="009D075B" w:rsidP="009D075B">
      <w:pPr>
        <w:pStyle w:val="a1"/>
        <w:numPr>
          <w:ilvl w:val="1"/>
          <w:numId w:val="3"/>
        </w:numPr>
      </w:pPr>
      <w:r>
        <w:t xml:space="preserve">В случае, если устройство не получает ip-адрес или не может установить PPPoE-соединение с первого раза, устройство должно продолжать пытаться установить </w:t>
      </w:r>
      <w:r>
        <w:lastRenderedPageBreak/>
        <w:t>его 10 раз с интервалом в 30 секунд. В случае если после 10 попыток соединение не было установлено, продолжать попытки подключиться к сети 1 раз в 5 минут</w:t>
      </w:r>
      <w:r w:rsidRPr="00FB4365">
        <w:t>.</w:t>
      </w:r>
    </w:p>
    <w:p w:rsidR="009D075B" w:rsidRPr="00FB4365" w:rsidRDefault="009D075B" w:rsidP="009D075B">
      <w:pPr>
        <w:pStyle w:val="a1"/>
        <w:ind w:left="567" w:firstLine="0"/>
      </w:pPr>
      <w:r>
        <w:t>Данные параметры должны иметь возможность изменения через ACS.</w:t>
      </w:r>
    </w:p>
    <w:p w:rsidR="009D075B" w:rsidRDefault="009D075B" w:rsidP="009D075B">
      <w:pPr>
        <w:pStyle w:val="a1"/>
        <w:numPr>
          <w:ilvl w:val="1"/>
          <w:numId w:val="3"/>
        </w:numPr>
      </w:pPr>
      <w:r>
        <w:t xml:space="preserve">Устройство не должно передавать ip-пакеты из LAN-сети в WAN-интерфейс с IP-адресом отправителя из числа внутренних ip-адресов, за исключением </w:t>
      </w:r>
      <w:r w:rsidRPr="00FB4365">
        <w:rPr>
          <w:lang w:val="en-US"/>
        </w:rPr>
        <w:t>WAN</w:t>
      </w:r>
      <w:r w:rsidRPr="001E4745">
        <w:t xml:space="preserve"> </w:t>
      </w:r>
      <w:r>
        <w:t>интерфейсов, работающих в режиме бридж.</w:t>
      </w:r>
    </w:p>
    <w:p w:rsidR="00FA5EA9" w:rsidRPr="00FA5EA9" w:rsidRDefault="00FA5EA9" w:rsidP="00FA5EA9">
      <w:pPr>
        <w:pStyle w:val="a1"/>
        <w:ind w:left="360" w:firstLine="0"/>
      </w:pPr>
    </w:p>
    <w:p w:rsidR="00135341" w:rsidRPr="00155172" w:rsidRDefault="00135341" w:rsidP="00B56B97">
      <w:pPr>
        <w:pStyle w:val="1"/>
        <w:tabs>
          <w:tab w:val="clear" w:pos="432"/>
          <w:tab w:val="num" w:pos="360"/>
        </w:tabs>
        <w:ind w:left="360" w:hanging="360"/>
        <w:jc w:val="both"/>
        <w:rPr>
          <w:color w:val="000000"/>
        </w:rPr>
      </w:pPr>
      <w:bookmarkStart w:id="48" w:name="_Toc403467001"/>
      <w:r w:rsidRPr="00155172">
        <w:rPr>
          <w:color w:val="000000"/>
        </w:rPr>
        <w:t>Требования по сертификации абонентского оборудования</w:t>
      </w:r>
      <w:r w:rsidR="007C6DC2" w:rsidRPr="00155172">
        <w:rPr>
          <w:color w:val="000000"/>
        </w:rPr>
        <w:t xml:space="preserve"> и гарантии.</w:t>
      </w:r>
      <w:bookmarkEnd w:id="48"/>
    </w:p>
    <w:p w:rsidR="00135341" w:rsidRPr="00155172" w:rsidRDefault="00135341" w:rsidP="00EF58DD">
      <w:pPr>
        <w:pStyle w:val="a1"/>
        <w:numPr>
          <w:ilvl w:val="0"/>
          <w:numId w:val="9"/>
        </w:numPr>
        <w:jc w:val="both"/>
        <w:rPr>
          <w:color w:val="000000"/>
        </w:rPr>
      </w:pPr>
      <w:r w:rsidRPr="00155172">
        <w:rPr>
          <w:color w:val="000000"/>
        </w:rPr>
        <w:t xml:space="preserve">Вся продукция должна иметь </w:t>
      </w:r>
      <w:r w:rsidR="00AA1E83" w:rsidRPr="00155172">
        <w:rPr>
          <w:color w:val="000000"/>
        </w:rPr>
        <w:t xml:space="preserve">действующий </w:t>
      </w:r>
      <w:r w:rsidRPr="00155172">
        <w:rPr>
          <w:color w:val="000000"/>
        </w:rPr>
        <w:t xml:space="preserve">сертификат или декларацию </w:t>
      </w:r>
      <w:r w:rsidR="00420DC2">
        <w:rPr>
          <w:color w:val="000000"/>
        </w:rPr>
        <w:t xml:space="preserve">о </w:t>
      </w:r>
      <w:r w:rsidRPr="00155172">
        <w:rPr>
          <w:color w:val="000000"/>
        </w:rPr>
        <w:t>соответстви</w:t>
      </w:r>
      <w:r w:rsidR="00420DC2">
        <w:rPr>
          <w:color w:val="000000"/>
        </w:rPr>
        <w:t>и</w:t>
      </w:r>
      <w:r w:rsidRPr="00155172">
        <w:rPr>
          <w:color w:val="000000"/>
        </w:rPr>
        <w:t xml:space="preserve"> в соответствии с действующим законодательством РФ.</w:t>
      </w:r>
    </w:p>
    <w:p w:rsidR="007C6DC2" w:rsidRPr="00155172" w:rsidRDefault="007C6DC2" w:rsidP="00EF58DD">
      <w:pPr>
        <w:pStyle w:val="a1"/>
        <w:numPr>
          <w:ilvl w:val="0"/>
          <w:numId w:val="9"/>
        </w:numPr>
        <w:jc w:val="both"/>
        <w:rPr>
          <w:color w:val="000000"/>
        </w:rPr>
      </w:pPr>
      <w:r w:rsidRPr="00155172">
        <w:rPr>
          <w:color w:val="000000"/>
        </w:rPr>
        <w:t>Гарантийный период на поставляемое оборудование должен составлять не менее 12 месяцев с даты приемки</w:t>
      </w:r>
      <w:r w:rsidR="00420DC2">
        <w:rPr>
          <w:color w:val="000000"/>
        </w:rPr>
        <w:t>-передачи</w:t>
      </w:r>
      <w:r w:rsidRPr="00155172">
        <w:rPr>
          <w:color w:val="000000"/>
        </w:rPr>
        <w:t xml:space="preserve"> оборудования.</w:t>
      </w:r>
    </w:p>
    <w:p w:rsidR="007C6DC2" w:rsidRPr="00155172" w:rsidRDefault="007C6DC2" w:rsidP="00EF58DD">
      <w:pPr>
        <w:pStyle w:val="a1"/>
        <w:numPr>
          <w:ilvl w:val="0"/>
          <w:numId w:val="9"/>
        </w:numPr>
        <w:jc w:val="both"/>
        <w:rPr>
          <w:color w:val="000000"/>
        </w:rPr>
      </w:pPr>
      <w:r w:rsidRPr="00155172">
        <w:rPr>
          <w:color w:val="000000"/>
        </w:rPr>
        <w:t>Должна быть предусмотрена возможность заключения договора на постгарантийное обслуживание.</w:t>
      </w:r>
    </w:p>
    <w:p w:rsidR="00392B87" w:rsidRPr="00155172" w:rsidRDefault="00135341" w:rsidP="00B56B97">
      <w:pPr>
        <w:pStyle w:val="1"/>
        <w:jc w:val="both"/>
        <w:rPr>
          <w:color w:val="000000"/>
        </w:rPr>
      </w:pPr>
      <w:bookmarkStart w:id="49" w:name="_Toc403467002"/>
      <w:r w:rsidRPr="00155172">
        <w:rPr>
          <w:color w:val="000000"/>
        </w:rPr>
        <w:t>Требования к производителю абонентского оборудования</w:t>
      </w:r>
      <w:bookmarkEnd w:id="49"/>
    </w:p>
    <w:p w:rsidR="00A87E07" w:rsidRDefault="00AA1E83" w:rsidP="00A87E07">
      <w:pPr>
        <w:pStyle w:val="a1"/>
        <w:numPr>
          <w:ilvl w:val="0"/>
          <w:numId w:val="10"/>
        </w:numPr>
        <w:jc w:val="both"/>
        <w:rPr>
          <w:color w:val="000000"/>
        </w:rPr>
      </w:pPr>
      <w:r w:rsidRPr="00155172">
        <w:rPr>
          <w:color w:val="000000"/>
        </w:rPr>
        <w:t xml:space="preserve">Производитель абонентского оборудования должен обеспечить техническую поддержку на русском языке, наличие </w:t>
      </w:r>
      <w:r w:rsidRPr="00DA2354">
        <w:rPr>
          <w:color w:val="000000"/>
        </w:rPr>
        <w:t>web</w:t>
      </w:r>
      <w:r w:rsidRPr="00155172">
        <w:rPr>
          <w:color w:val="000000"/>
        </w:rPr>
        <w:t>-сайта технической поддержки.</w:t>
      </w:r>
    </w:p>
    <w:p w:rsidR="00A87E07" w:rsidRPr="00A87E07" w:rsidRDefault="00A87E07" w:rsidP="00A87E07">
      <w:pPr>
        <w:pStyle w:val="a1"/>
        <w:numPr>
          <w:ilvl w:val="0"/>
          <w:numId w:val="10"/>
        </w:numPr>
        <w:jc w:val="both"/>
        <w:rPr>
          <w:color w:val="000000"/>
        </w:rPr>
      </w:pPr>
      <w:r w:rsidRPr="00A87E07">
        <w:rPr>
          <w:color w:val="000000"/>
        </w:rPr>
        <w:t>Веб-сайт должен содержать ссылки на загрузку актуальной версии ПО.</w:t>
      </w:r>
    </w:p>
    <w:p w:rsidR="00AF3B9A" w:rsidRPr="00482E10" w:rsidRDefault="00AF3B9A" w:rsidP="00EF58DD">
      <w:pPr>
        <w:numPr>
          <w:ilvl w:val="0"/>
          <w:numId w:val="10"/>
        </w:numPr>
        <w:tabs>
          <w:tab w:val="center" w:pos="4536"/>
          <w:tab w:val="right" w:pos="9072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Производитель должен обеспечить возможность </w:t>
      </w:r>
      <w:proofErr w:type="spellStart"/>
      <w:r>
        <w:rPr>
          <w:color w:val="000000"/>
          <w:sz w:val="26"/>
          <w:szCs w:val="26"/>
        </w:rPr>
        <w:t>преднастройки</w:t>
      </w:r>
      <w:proofErr w:type="spellEnd"/>
      <w:r>
        <w:rPr>
          <w:color w:val="000000"/>
          <w:sz w:val="26"/>
          <w:szCs w:val="26"/>
        </w:rPr>
        <w:t xml:space="preserve"> оборудования на заводе по требованиям Общества или конкретного МРФ.</w:t>
      </w:r>
    </w:p>
    <w:p w:rsidR="00AF3B9A" w:rsidRPr="00155172" w:rsidRDefault="00AF3B9A" w:rsidP="00AF3B9A">
      <w:pPr>
        <w:pStyle w:val="a1"/>
        <w:ind w:firstLine="0"/>
        <w:jc w:val="both"/>
        <w:rPr>
          <w:color w:val="000000"/>
        </w:rPr>
      </w:pPr>
    </w:p>
    <w:p w:rsidR="000902EB" w:rsidRPr="00155172" w:rsidRDefault="00135341" w:rsidP="00B56B97">
      <w:pPr>
        <w:pStyle w:val="1"/>
        <w:jc w:val="both"/>
        <w:rPr>
          <w:color w:val="000000"/>
        </w:rPr>
      </w:pPr>
      <w:bookmarkStart w:id="50" w:name="_Toc403467003"/>
      <w:bookmarkStart w:id="51" w:name="_Toc176925051"/>
      <w:bookmarkStart w:id="52" w:name="_Toc178055866"/>
      <w:bookmarkStart w:id="53" w:name="_Toc178056026"/>
      <w:bookmarkStart w:id="54" w:name="_Toc246391870"/>
      <w:r w:rsidRPr="00155172">
        <w:rPr>
          <w:color w:val="000000"/>
        </w:rPr>
        <w:t>Требования в области обслуживания абонентского оборудования</w:t>
      </w:r>
      <w:bookmarkEnd w:id="50"/>
      <w:r w:rsidRPr="00155172">
        <w:rPr>
          <w:color w:val="000000"/>
        </w:rPr>
        <w:t xml:space="preserve"> </w:t>
      </w:r>
      <w:bookmarkEnd w:id="51"/>
      <w:bookmarkEnd w:id="52"/>
      <w:bookmarkEnd w:id="53"/>
      <w:bookmarkEnd w:id="54"/>
    </w:p>
    <w:p w:rsidR="00135341" w:rsidRDefault="00135341" w:rsidP="00B56B97">
      <w:pPr>
        <w:pStyle w:val="a1"/>
        <w:jc w:val="both"/>
        <w:rPr>
          <w:color w:val="000000"/>
        </w:rPr>
      </w:pPr>
      <w:r w:rsidRPr="00155172">
        <w:rPr>
          <w:color w:val="000000"/>
        </w:rPr>
        <w:t>Дополнительные требования в области обслуживания абонентского оборудования:</w:t>
      </w:r>
    </w:p>
    <w:p w:rsidR="00EE40C5" w:rsidRPr="00482E10" w:rsidRDefault="00EE40C5" w:rsidP="00EF58DD">
      <w:pPr>
        <w:numPr>
          <w:ilvl w:val="0"/>
          <w:numId w:val="19"/>
        </w:numPr>
        <w:tabs>
          <w:tab w:val="center" w:pos="4536"/>
          <w:tab w:val="right" w:pos="9072"/>
        </w:tabs>
        <w:jc w:val="both"/>
        <w:rPr>
          <w:color w:val="000000"/>
          <w:sz w:val="26"/>
          <w:szCs w:val="26"/>
        </w:rPr>
      </w:pPr>
      <w:r w:rsidRPr="00482E10">
        <w:rPr>
          <w:color w:val="000000"/>
          <w:sz w:val="26"/>
          <w:szCs w:val="26"/>
        </w:rPr>
        <w:t xml:space="preserve">Предоставление поставщиком </w:t>
      </w:r>
      <w:r>
        <w:rPr>
          <w:color w:val="000000"/>
          <w:sz w:val="26"/>
          <w:szCs w:val="26"/>
        </w:rPr>
        <w:t>технической поддержки, включая доработку ПО в случае, если заявленная функциональность ПО работает некорректно;</w:t>
      </w:r>
    </w:p>
    <w:p w:rsidR="00EE40C5" w:rsidRPr="00482E10" w:rsidRDefault="00EE40C5" w:rsidP="00EF58DD">
      <w:pPr>
        <w:numPr>
          <w:ilvl w:val="0"/>
          <w:numId w:val="20"/>
        </w:numPr>
        <w:tabs>
          <w:tab w:val="center" w:pos="4536"/>
          <w:tab w:val="right" w:pos="9072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При необходимости, в</w:t>
      </w:r>
      <w:r w:rsidRPr="00482E10">
        <w:rPr>
          <w:color w:val="000000"/>
          <w:sz w:val="26"/>
          <w:szCs w:val="26"/>
        </w:rPr>
        <w:t>несени</w:t>
      </w:r>
      <w:r>
        <w:rPr>
          <w:color w:val="000000"/>
          <w:sz w:val="26"/>
          <w:szCs w:val="26"/>
        </w:rPr>
        <w:t>е</w:t>
      </w:r>
      <w:r w:rsidRPr="00482E10">
        <w:rPr>
          <w:color w:val="000000"/>
          <w:sz w:val="26"/>
          <w:szCs w:val="26"/>
        </w:rPr>
        <w:t xml:space="preserve"> изменений в </w:t>
      </w:r>
      <w:r>
        <w:rPr>
          <w:color w:val="000000"/>
          <w:sz w:val="26"/>
          <w:szCs w:val="26"/>
        </w:rPr>
        <w:t>заводскую конфигурацию роутера</w:t>
      </w:r>
    </w:p>
    <w:p w:rsidR="00EE40C5" w:rsidRPr="00482E10" w:rsidRDefault="00EE40C5" w:rsidP="00EF58DD">
      <w:pPr>
        <w:numPr>
          <w:ilvl w:val="0"/>
          <w:numId w:val="21"/>
        </w:numPr>
        <w:tabs>
          <w:tab w:val="center" w:pos="4536"/>
          <w:tab w:val="right" w:pos="9072"/>
        </w:tabs>
        <w:jc w:val="both"/>
        <w:rPr>
          <w:color w:val="000000"/>
          <w:sz w:val="26"/>
          <w:szCs w:val="26"/>
        </w:rPr>
      </w:pPr>
      <w:r w:rsidRPr="00482E10">
        <w:rPr>
          <w:color w:val="000000"/>
          <w:sz w:val="26"/>
          <w:szCs w:val="26"/>
        </w:rPr>
        <w:t>Осуществление поставщико</w:t>
      </w:r>
      <w:r>
        <w:rPr>
          <w:color w:val="000000"/>
          <w:sz w:val="26"/>
          <w:szCs w:val="26"/>
        </w:rPr>
        <w:t>м консультирования сотрудников Общества;</w:t>
      </w:r>
    </w:p>
    <w:p w:rsidR="00B56B97" w:rsidRPr="00482E10" w:rsidRDefault="00B56B97" w:rsidP="00EF58DD">
      <w:pPr>
        <w:numPr>
          <w:ilvl w:val="0"/>
          <w:numId w:val="22"/>
        </w:numPr>
        <w:tabs>
          <w:tab w:val="center" w:pos="4536"/>
          <w:tab w:val="right" w:pos="9072"/>
        </w:tabs>
        <w:jc w:val="both"/>
        <w:rPr>
          <w:color w:val="000000"/>
          <w:sz w:val="26"/>
          <w:szCs w:val="26"/>
        </w:rPr>
      </w:pPr>
      <w:r w:rsidRPr="00482E10">
        <w:rPr>
          <w:color w:val="000000"/>
          <w:sz w:val="26"/>
          <w:szCs w:val="26"/>
        </w:rPr>
        <w:t>Предоставление поставщиком абонентского оборудования на этапе тестирования оборудования до 10 штук каждой м</w:t>
      </w:r>
      <w:r w:rsidR="007F12C9">
        <w:rPr>
          <w:color w:val="000000"/>
          <w:sz w:val="26"/>
          <w:szCs w:val="26"/>
        </w:rPr>
        <w:t>одели абонентского оборудования;</w:t>
      </w:r>
    </w:p>
    <w:p w:rsidR="00753805" w:rsidRPr="00432784" w:rsidRDefault="00753805" w:rsidP="00753805">
      <w:pPr>
        <w:pStyle w:val="1"/>
        <w:keepLines/>
        <w:tabs>
          <w:tab w:val="clear" w:pos="432"/>
        </w:tabs>
        <w:spacing w:before="480" w:after="0" w:line="360" w:lineRule="auto"/>
        <w:jc w:val="both"/>
      </w:pPr>
      <w:bookmarkStart w:id="55" w:name="_Toc300913443"/>
      <w:bookmarkStart w:id="56" w:name="_Toc301874427"/>
      <w:bookmarkStart w:id="57" w:name="_Toc300913445"/>
      <w:bookmarkStart w:id="58" w:name="_Toc301874429"/>
      <w:bookmarkStart w:id="59" w:name="_Toc300913447"/>
      <w:bookmarkStart w:id="60" w:name="_Toc301874431"/>
      <w:bookmarkStart w:id="61" w:name="_Toc300913449"/>
      <w:bookmarkStart w:id="62" w:name="_Toc301874433"/>
      <w:bookmarkStart w:id="63" w:name="_Toc300739707"/>
      <w:bookmarkStart w:id="64" w:name="_Toc300747052"/>
      <w:bookmarkStart w:id="65" w:name="_Toc403467004"/>
      <w:bookmarkEnd w:id="3"/>
      <w:bookmarkEnd w:id="55"/>
      <w:bookmarkEnd w:id="56"/>
      <w:bookmarkEnd w:id="57"/>
      <w:bookmarkEnd w:id="58"/>
      <w:bookmarkEnd w:id="59"/>
      <w:bookmarkEnd w:id="60"/>
      <w:bookmarkEnd w:id="61"/>
      <w:bookmarkEnd w:id="62"/>
      <w:r w:rsidRPr="00432784">
        <w:t>Т</w:t>
      </w:r>
      <w:r>
        <w:t>ребования к составу поставляемой документации</w:t>
      </w:r>
      <w:bookmarkEnd w:id="63"/>
      <w:bookmarkEnd w:id="64"/>
      <w:bookmarkEnd w:id="65"/>
    </w:p>
    <w:p w:rsidR="009D075B" w:rsidRPr="00C2463D" w:rsidRDefault="009D075B" w:rsidP="009D075B">
      <w:pPr>
        <w:pStyle w:val="a1"/>
        <w:numPr>
          <w:ilvl w:val="1"/>
          <w:numId w:val="3"/>
        </w:numPr>
        <w:jc w:val="both"/>
        <w:rPr>
          <w:color w:val="000000"/>
        </w:rPr>
      </w:pPr>
      <w:bookmarkStart w:id="66" w:name="_Toc300739708"/>
      <w:bookmarkStart w:id="67" w:name="_Toc300747053"/>
      <w:r w:rsidRPr="00C2463D">
        <w:rPr>
          <w:color w:val="000000"/>
        </w:rPr>
        <w:t xml:space="preserve">Поставщиком должны быть представлены данные о предлагаемой к поставке эксплуатационно-технической документации на русском языке в составе и объеме достаточном для осуществления монтажа, ввода в эксплуатацию и технического обслуживания (включая технические описания, инструкции по эксплуатации </w:t>
      </w:r>
      <w:r w:rsidRPr="00C2463D">
        <w:rPr>
          <w:color w:val="000000"/>
        </w:rPr>
        <w:lastRenderedPageBreak/>
        <w:t>оконечного оборудования</w:t>
      </w:r>
      <w:r>
        <w:rPr>
          <w:color w:val="000000"/>
        </w:rPr>
        <w:t>)</w:t>
      </w:r>
      <w:r w:rsidRPr="00C2463D">
        <w:rPr>
          <w:color w:val="000000"/>
        </w:rPr>
        <w:t>, типовые настройки оконечного оборудования для организации</w:t>
      </w:r>
      <w:r w:rsidR="00DB26B5">
        <w:rPr>
          <w:color w:val="000000"/>
        </w:rPr>
        <w:t xml:space="preserve"> предоставления услуг клиентам П</w:t>
      </w:r>
      <w:r w:rsidRPr="00C2463D">
        <w:rPr>
          <w:color w:val="000000"/>
        </w:rPr>
        <w:t xml:space="preserve">АО «Ростелеком», оконечного оборудования </w:t>
      </w:r>
      <w:r w:rsidRPr="00C2463D">
        <w:rPr>
          <w:color w:val="000000"/>
          <w:lang w:val="en-US"/>
        </w:rPr>
        <w:t>Ethernet</w:t>
      </w:r>
      <w:r w:rsidRPr="00C2463D">
        <w:rPr>
          <w:color w:val="000000"/>
        </w:rPr>
        <w:t>.</w:t>
      </w:r>
    </w:p>
    <w:p w:rsidR="009D075B" w:rsidRPr="00C2463D" w:rsidRDefault="009D075B" w:rsidP="009D075B">
      <w:pPr>
        <w:pStyle w:val="a1"/>
        <w:numPr>
          <w:ilvl w:val="1"/>
          <w:numId w:val="3"/>
        </w:numPr>
        <w:jc w:val="both"/>
        <w:rPr>
          <w:color w:val="000000"/>
        </w:rPr>
      </w:pPr>
      <w:r w:rsidRPr="00C2463D">
        <w:rPr>
          <w:color w:val="000000"/>
        </w:rPr>
        <w:t>Вся документация должна соответствовать принятым стандартам. По возможности, должны быть использованы стандартизированные символы и термины, рекомендованные МСЭ и МЭК.</w:t>
      </w:r>
    </w:p>
    <w:p w:rsidR="009D075B" w:rsidRPr="00C2463D" w:rsidRDefault="009D075B" w:rsidP="009D075B">
      <w:pPr>
        <w:pStyle w:val="a1"/>
        <w:numPr>
          <w:ilvl w:val="1"/>
          <w:numId w:val="3"/>
        </w:numPr>
        <w:jc w:val="both"/>
        <w:rPr>
          <w:color w:val="000000"/>
        </w:rPr>
      </w:pPr>
      <w:r w:rsidRPr="00C2463D">
        <w:rPr>
          <w:color w:val="000000"/>
        </w:rPr>
        <w:t xml:space="preserve">Документация на русском языке должна </w:t>
      </w:r>
      <w:r>
        <w:rPr>
          <w:color w:val="000000"/>
        </w:rPr>
        <w:t>поставляться в электронном виде.</w:t>
      </w:r>
    </w:p>
    <w:p w:rsidR="00753805" w:rsidRPr="009405E3" w:rsidRDefault="00753805" w:rsidP="00753805">
      <w:pPr>
        <w:pStyle w:val="1"/>
        <w:keepLines/>
        <w:tabs>
          <w:tab w:val="clear" w:pos="432"/>
        </w:tabs>
        <w:spacing w:before="480" w:after="0" w:line="360" w:lineRule="auto"/>
        <w:jc w:val="both"/>
      </w:pPr>
      <w:bookmarkStart w:id="68" w:name="_Toc403467005"/>
      <w:r w:rsidRPr="009405E3">
        <w:t>Т</w:t>
      </w:r>
      <w:r>
        <w:t>ребования к гарантийным обязательствам</w:t>
      </w:r>
      <w:bookmarkEnd w:id="66"/>
      <w:bookmarkEnd w:id="67"/>
      <w:bookmarkEnd w:id="68"/>
      <w:r w:rsidRPr="009405E3">
        <w:t xml:space="preserve"> </w:t>
      </w:r>
    </w:p>
    <w:p w:rsidR="00753805" w:rsidRPr="00B56B97" w:rsidRDefault="00753805" w:rsidP="00EF58DD">
      <w:pPr>
        <w:pStyle w:val="a1"/>
        <w:numPr>
          <w:ilvl w:val="0"/>
          <w:numId w:val="11"/>
        </w:numPr>
        <w:jc w:val="both"/>
        <w:rPr>
          <w:color w:val="000000"/>
        </w:rPr>
      </w:pPr>
      <w:r w:rsidRPr="00B56B97">
        <w:rPr>
          <w:color w:val="000000"/>
        </w:rPr>
        <w:t>Поставщик должен гарантировать соответствие качества оборудования требованиям настоящих технических требований.</w:t>
      </w:r>
    </w:p>
    <w:p w:rsidR="00753805" w:rsidRPr="00B56B97" w:rsidRDefault="00753805" w:rsidP="00EF58DD">
      <w:pPr>
        <w:pStyle w:val="a1"/>
        <w:numPr>
          <w:ilvl w:val="0"/>
          <w:numId w:val="11"/>
        </w:numPr>
        <w:jc w:val="both"/>
        <w:rPr>
          <w:color w:val="000000"/>
        </w:rPr>
      </w:pPr>
      <w:r w:rsidRPr="00B56B97">
        <w:rPr>
          <w:color w:val="000000"/>
        </w:rPr>
        <w:t xml:space="preserve">Гарантийный срок должен быть не менее </w:t>
      </w:r>
      <w:r w:rsidR="00E32727" w:rsidRPr="00155172">
        <w:rPr>
          <w:color w:val="000000"/>
        </w:rPr>
        <w:t>12 месяцев</w:t>
      </w:r>
      <w:r w:rsidR="00E32727">
        <w:rPr>
          <w:color w:val="000000"/>
        </w:rPr>
        <w:t>, начиная</w:t>
      </w:r>
      <w:r w:rsidR="00E32727" w:rsidRPr="00155172">
        <w:rPr>
          <w:color w:val="000000"/>
        </w:rPr>
        <w:t xml:space="preserve"> с даты приемки</w:t>
      </w:r>
      <w:r w:rsidR="00E32727">
        <w:rPr>
          <w:color w:val="000000"/>
        </w:rPr>
        <w:t>-передачи</w:t>
      </w:r>
      <w:r w:rsidR="00E32727" w:rsidRPr="00155172">
        <w:rPr>
          <w:color w:val="000000"/>
        </w:rPr>
        <w:t xml:space="preserve"> оборудования</w:t>
      </w:r>
    </w:p>
    <w:p w:rsidR="00753805" w:rsidRDefault="00753805" w:rsidP="00EF58DD">
      <w:pPr>
        <w:pStyle w:val="a1"/>
        <w:numPr>
          <w:ilvl w:val="0"/>
          <w:numId w:val="11"/>
        </w:numPr>
        <w:jc w:val="both"/>
        <w:rPr>
          <w:color w:val="000000"/>
        </w:rPr>
      </w:pPr>
      <w:r w:rsidRPr="00B56B97">
        <w:rPr>
          <w:color w:val="000000"/>
        </w:rPr>
        <w:t xml:space="preserve">В течение гарантийного срока Поставщик должен производить безвозмездную замену или ремонт </w:t>
      </w:r>
      <w:r w:rsidR="00B56B97">
        <w:rPr>
          <w:color w:val="000000"/>
        </w:rPr>
        <w:t>оборудования</w:t>
      </w:r>
      <w:r w:rsidRPr="00B56B97">
        <w:rPr>
          <w:color w:val="000000"/>
        </w:rPr>
        <w:t>. Гарантии не распространяются на дефекты, возникающие вследствие некомпетентного обращения, обслуживания, хранения и транспортирования.</w:t>
      </w:r>
    </w:p>
    <w:p w:rsidR="00753805" w:rsidRPr="004F4714" w:rsidRDefault="00753805" w:rsidP="00753805">
      <w:pPr>
        <w:pStyle w:val="1"/>
        <w:keepLines/>
        <w:tabs>
          <w:tab w:val="clear" w:pos="432"/>
        </w:tabs>
        <w:spacing w:before="480" w:after="0" w:line="360" w:lineRule="auto"/>
      </w:pPr>
      <w:bookmarkStart w:id="69" w:name="_Toc300913455"/>
      <w:bookmarkStart w:id="70" w:name="_Toc301874439"/>
      <w:bookmarkStart w:id="71" w:name="_Toc300739710"/>
      <w:bookmarkStart w:id="72" w:name="_Toc300747055"/>
      <w:bookmarkStart w:id="73" w:name="_Toc403467006"/>
      <w:bookmarkEnd w:id="69"/>
      <w:bookmarkEnd w:id="70"/>
      <w:r w:rsidRPr="004F4714">
        <w:t>Т</w:t>
      </w:r>
      <w:r>
        <w:t>ребования к ремонту</w:t>
      </w:r>
      <w:bookmarkEnd w:id="71"/>
      <w:bookmarkEnd w:id="72"/>
      <w:bookmarkEnd w:id="73"/>
    </w:p>
    <w:p w:rsidR="001E4745" w:rsidRPr="00482E10" w:rsidRDefault="00B56B97" w:rsidP="001E4745">
      <w:pPr>
        <w:pStyle w:val="a1"/>
        <w:ind w:firstLine="432"/>
        <w:jc w:val="both"/>
      </w:pPr>
      <w:r w:rsidRPr="00482E10">
        <w:t>Должна обеспечиваться возможность быстрой замены поврежденного абонентского оборудования резервным оборудованием.</w:t>
      </w:r>
      <w:r w:rsidR="001E4745">
        <w:t xml:space="preserve"> Срок замены не должен превышать 15 дней. </w:t>
      </w:r>
    </w:p>
    <w:p w:rsidR="00753805" w:rsidRPr="004F4714" w:rsidRDefault="00753805" w:rsidP="00753805">
      <w:pPr>
        <w:pStyle w:val="1"/>
        <w:keepLines/>
        <w:tabs>
          <w:tab w:val="clear" w:pos="432"/>
        </w:tabs>
        <w:spacing w:before="480" w:after="0" w:line="360" w:lineRule="auto"/>
      </w:pPr>
      <w:bookmarkStart w:id="74" w:name="_Toc300739711"/>
      <w:bookmarkStart w:id="75" w:name="_Toc300747056"/>
      <w:bookmarkStart w:id="76" w:name="_Toc403467007"/>
      <w:r w:rsidRPr="004F4714">
        <w:t>Т</w:t>
      </w:r>
      <w:r>
        <w:t>ребования к контрольно-измерительной аппаратуре</w:t>
      </w:r>
      <w:bookmarkEnd w:id="74"/>
      <w:bookmarkEnd w:id="75"/>
      <w:bookmarkEnd w:id="76"/>
    </w:p>
    <w:p w:rsidR="00753805" w:rsidRPr="00B56B97" w:rsidRDefault="00753805" w:rsidP="00EF58DD">
      <w:pPr>
        <w:pStyle w:val="a1"/>
        <w:numPr>
          <w:ilvl w:val="0"/>
          <w:numId w:val="12"/>
        </w:numPr>
        <w:jc w:val="both"/>
        <w:rPr>
          <w:color w:val="000000"/>
        </w:rPr>
      </w:pPr>
      <w:r w:rsidRPr="00B56B97">
        <w:rPr>
          <w:color w:val="000000"/>
        </w:rPr>
        <w:t xml:space="preserve">Поставщик должен предоставить рекомендованный список приборов, необходимых для проведения нормальной эксплуатации оконечного оборудования </w:t>
      </w:r>
      <w:r w:rsidR="001369CE">
        <w:rPr>
          <w:color w:val="000000"/>
          <w:lang w:val="en-US"/>
        </w:rPr>
        <w:t>Ethernet</w:t>
      </w:r>
      <w:r w:rsidRPr="00B56B97">
        <w:rPr>
          <w:color w:val="000000"/>
        </w:rPr>
        <w:t xml:space="preserve"> (локализации неисправностей и их устранения, а также проверки соответствия параметров установленным нормам).</w:t>
      </w:r>
    </w:p>
    <w:p w:rsidR="00753805" w:rsidRPr="00B56B97" w:rsidRDefault="00753805" w:rsidP="00EF58DD">
      <w:pPr>
        <w:pStyle w:val="a1"/>
        <w:numPr>
          <w:ilvl w:val="0"/>
          <w:numId w:val="12"/>
        </w:numPr>
        <w:jc w:val="both"/>
        <w:rPr>
          <w:color w:val="000000"/>
        </w:rPr>
      </w:pPr>
      <w:r w:rsidRPr="00B56B97">
        <w:rPr>
          <w:color w:val="000000"/>
        </w:rPr>
        <w:t xml:space="preserve">Заказчик решает вопрос о целесообразности приобретения приборов для эксплуатационных целей у Поставщика оконечного оборудования </w:t>
      </w:r>
      <w:r w:rsidR="001E4745">
        <w:rPr>
          <w:color w:val="000000"/>
          <w:lang w:val="en-US"/>
        </w:rPr>
        <w:t>Ethernet</w:t>
      </w:r>
      <w:r w:rsidRPr="00B56B97">
        <w:rPr>
          <w:color w:val="000000"/>
        </w:rPr>
        <w:t>, либо непосредственно у фирм-поставщиков измерительного оборудования на основании анализа технических и стоимостных данных. Заказчик производит закупку измерительных приборов для технической эксплуатации по отдельным контрактам.</w:t>
      </w:r>
    </w:p>
    <w:p w:rsidR="00753805" w:rsidRPr="00A96B77" w:rsidRDefault="00753805" w:rsidP="00753805">
      <w:pPr>
        <w:pStyle w:val="1"/>
        <w:keepLines/>
        <w:tabs>
          <w:tab w:val="clear" w:pos="432"/>
        </w:tabs>
        <w:spacing w:before="480" w:after="0" w:line="360" w:lineRule="auto"/>
      </w:pPr>
      <w:bookmarkStart w:id="77" w:name="_Toc300739714"/>
      <w:bookmarkStart w:id="78" w:name="_Toc300747059"/>
      <w:bookmarkStart w:id="79" w:name="_Toc403467008"/>
      <w:r w:rsidRPr="00A96B77">
        <w:t>Т</w:t>
      </w:r>
      <w:r>
        <w:t>ребования к испытаниям</w:t>
      </w:r>
      <w:bookmarkEnd w:id="77"/>
      <w:bookmarkEnd w:id="78"/>
      <w:bookmarkEnd w:id="79"/>
    </w:p>
    <w:p w:rsidR="00A87E07" w:rsidRDefault="00A87E07" w:rsidP="00A87E07">
      <w:pPr>
        <w:pStyle w:val="a1"/>
        <w:numPr>
          <w:ilvl w:val="1"/>
          <w:numId w:val="3"/>
        </w:numPr>
        <w:jc w:val="both"/>
      </w:pPr>
      <w:bookmarkStart w:id="80" w:name="_Toc300739715"/>
      <w:bookmarkStart w:id="81" w:name="_Toc300747060"/>
      <w:r w:rsidRPr="00E62B99">
        <w:t xml:space="preserve">Поставщик должен </w:t>
      </w:r>
      <w:r>
        <w:t xml:space="preserve">пройти опытную зону на площадках </w:t>
      </w:r>
      <w:proofErr w:type="spellStart"/>
      <w:r>
        <w:t>Макрофилиала</w:t>
      </w:r>
      <w:proofErr w:type="spellEnd"/>
      <w:r>
        <w:t xml:space="preserve"> «Волга» по тестированию оборудования в соответствии с типовой программой и методикой испытания (ПМИ)</w:t>
      </w:r>
      <w:r w:rsidRPr="001C1D31">
        <w:t xml:space="preserve"> </w:t>
      </w:r>
      <w:r w:rsidRPr="00E62B99">
        <w:t xml:space="preserve">с целью демонстрации Заказчику того, что поставленное оборудование установлено и функционирует в соответствии с </w:t>
      </w:r>
      <w:r w:rsidRPr="00E62B99">
        <w:lastRenderedPageBreak/>
        <w:t>Техническими требованиями.</w:t>
      </w:r>
      <w:r>
        <w:t xml:space="preserve"> Использование типовой ПМИ </w:t>
      </w:r>
      <w:r w:rsidRPr="00D625CB">
        <w:t>является залогом выполнения принципа соблюдения одинаковых условий проведения тестирования</w:t>
      </w:r>
      <w:r>
        <w:t xml:space="preserve"> для всех Поставщиков</w:t>
      </w:r>
      <w:r w:rsidRPr="00D625CB">
        <w:t>.</w:t>
      </w:r>
    </w:p>
    <w:p w:rsidR="00A87E07" w:rsidRPr="00973F2D" w:rsidRDefault="00A87E07" w:rsidP="00A87E07">
      <w:pPr>
        <w:pStyle w:val="a1"/>
        <w:numPr>
          <w:ilvl w:val="1"/>
          <w:numId w:val="3"/>
        </w:numPr>
        <w:jc w:val="both"/>
      </w:pPr>
      <w:r>
        <w:t>Опытная зона</w:t>
      </w:r>
      <w:r w:rsidRPr="00E62B99">
        <w:t xml:space="preserve"> должн</w:t>
      </w:r>
      <w:r>
        <w:t>а</w:t>
      </w:r>
      <w:r w:rsidRPr="00E62B99">
        <w:t xml:space="preserve"> проводить</w:t>
      </w:r>
      <w:r>
        <w:t>ся</w:t>
      </w:r>
      <w:r w:rsidRPr="00E62B99">
        <w:t xml:space="preserve"> представител</w:t>
      </w:r>
      <w:r>
        <w:t>ем</w:t>
      </w:r>
      <w:r w:rsidRPr="00E62B99">
        <w:t xml:space="preserve"> Заказчика</w:t>
      </w:r>
      <w:r w:rsidRPr="00E62B99" w:rsidDel="001C1D31">
        <w:t xml:space="preserve"> </w:t>
      </w:r>
      <w:r w:rsidRPr="00E62B99">
        <w:t xml:space="preserve">с </w:t>
      </w:r>
      <w:r>
        <w:t xml:space="preserve">возможным </w:t>
      </w:r>
      <w:r w:rsidRPr="00E62B99">
        <w:t>участием представителей</w:t>
      </w:r>
      <w:r w:rsidRPr="001C1D31">
        <w:t xml:space="preserve"> </w:t>
      </w:r>
      <w:r>
        <w:t>Поставщика</w:t>
      </w:r>
      <w:r w:rsidRPr="00E62B99">
        <w:t>. Результаты должны быть зарегистрированы протоколом</w:t>
      </w:r>
      <w:r>
        <w:t xml:space="preserve"> и </w:t>
      </w:r>
      <w:r w:rsidRPr="00E62B99">
        <w:t xml:space="preserve">заверены </w:t>
      </w:r>
      <w:r>
        <w:t>подписями ответственных лиц</w:t>
      </w:r>
      <w:r w:rsidRPr="00E62B99">
        <w:t>.</w:t>
      </w:r>
    </w:p>
    <w:p w:rsidR="00A87E07" w:rsidRPr="00973F2D" w:rsidRDefault="00A87E07" w:rsidP="00A87E07">
      <w:pPr>
        <w:pStyle w:val="a1"/>
        <w:numPr>
          <w:ilvl w:val="1"/>
          <w:numId w:val="3"/>
        </w:numPr>
        <w:jc w:val="both"/>
      </w:pPr>
      <w:r>
        <w:t>Наличие положительного протокола тестирования является обязательным условием допуска Поставщика к закупочной процедуре в МРФ «Волга».</w:t>
      </w:r>
    </w:p>
    <w:p w:rsidR="004429BC" w:rsidRPr="00A87E07" w:rsidRDefault="00A87E07" w:rsidP="00A87E07">
      <w:pPr>
        <w:pStyle w:val="a1"/>
        <w:numPr>
          <w:ilvl w:val="1"/>
          <w:numId w:val="3"/>
        </w:numPr>
        <w:jc w:val="both"/>
      </w:pPr>
      <w:r w:rsidRPr="00E62B99">
        <w:t xml:space="preserve">Обеспечение поставки </w:t>
      </w:r>
      <w:r>
        <w:t xml:space="preserve">дополнительного </w:t>
      </w:r>
      <w:r w:rsidRPr="00E62B99">
        <w:t>оборудования, необходимого для проведения испытаний и не входящего в список поставляемого оборудования Заказчику для функционирования/обслуживания Систем, является обязательством Поставщика.</w:t>
      </w:r>
      <w:bookmarkEnd w:id="80"/>
      <w:bookmarkEnd w:id="81"/>
    </w:p>
    <w:p w:rsidR="00935B39" w:rsidRPr="00A87E07" w:rsidRDefault="00935B39" w:rsidP="00935B39">
      <w:pPr>
        <w:pStyle w:val="NVG"/>
        <w:widowControl w:val="0"/>
        <w:spacing w:before="0" w:after="60"/>
        <w:ind w:right="0" w:firstLine="0"/>
        <w:rPr>
          <w:rFonts w:ascii="Times New Roman" w:hAnsi="Times New Roman"/>
          <w:color w:val="000000"/>
          <w:lang w:val="ru-RU"/>
        </w:rPr>
      </w:pPr>
    </w:p>
    <w:p w:rsidR="00A35E80" w:rsidRPr="00A35E80" w:rsidRDefault="00A35E80" w:rsidP="00A87E07">
      <w:pPr>
        <w:pStyle w:val="a1"/>
        <w:ind w:firstLine="0"/>
      </w:pPr>
    </w:p>
    <w:sectPr w:rsidR="00A35E80" w:rsidRPr="00A35E80" w:rsidSect="0051220B">
      <w:headerReference w:type="default" r:id="rId28"/>
      <w:footerReference w:type="even" r:id="rId29"/>
      <w:footerReference w:type="default" r:id="rId3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1FF0" w:rsidRDefault="00691FF0">
      <w:r>
        <w:separator/>
      </w:r>
    </w:p>
  </w:endnote>
  <w:endnote w:type="continuationSeparator" w:id="0">
    <w:p w:rsidR="00691FF0" w:rsidRDefault="0069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C31" w:rsidRDefault="00CD43E8" w:rsidP="00892C00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C5C31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C5C31" w:rsidRDefault="001C5C31" w:rsidP="0025010F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C31" w:rsidRDefault="001C5C31" w:rsidP="0089339B">
    <w:pPr>
      <w:pStyle w:val="aa"/>
      <w:framePr w:wrap="around" w:vAnchor="text" w:hAnchor="margin" w:xAlign="right" w:y="1"/>
      <w:rPr>
        <w:rStyle w:val="ab"/>
      </w:rPr>
    </w:pPr>
  </w:p>
  <w:p w:rsidR="001C5C31" w:rsidRDefault="001C5C31" w:rsidP="0025010F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1FF0" w:rsidRDefault="00691FF0">
      <w:r>
        <w:separator/>
      </w:r>
    </w:p>
  </w:footnote>
  <w:footnote w:type="continuationSeparator" w:id="0">
    <w:p w:rsidR="00691FF0" w:rsidRDefault="00691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169"/>
      <w:gridCol w:w="4721"/>
      <w:gridCol w:w="1862"/>
    </w:tblGrid>
    <w:tr w:rsidR="001C5C31" w:rsidTr="0051220B">
      <w:trPr>
        <w:trHeight w:val="546"/>
      </w:trPr>
      <w:tc>
        <w:tcPr>
          <w:tcW w:w="31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C5C31" w:rsidRDefault="00A651D6">
          <w:pPr>
            <w:pStyle w:val="a9"/>
            <w:rPr>
              <w:rFonts w:ascii="Arial" w:hAnsi="Arial" w:cs="Arial"/>
              <w:b/>
              <w:bCs/>
              <w:i/>
              <w:iCs/>
              <w:sz w:val="18"/>
              <w:szCs w:val="18"/>
            </w:rPr>
          </w:pPr>
          <w:r w:rsidRPr="00A651D6">
            <w:rPr>
              <w:rFonts w:ascii="Arial" w:hAnsi="Arial" w:cs="Arial"/>
              <w:b/>
              <w:i/>
              <w:noProof/>
              <w:sz w:val="18"/>
              <w:szCs w:val="18"/>
            </w:rPr>
            <w:drawing>
              <wp:inline distT="0" distB="0" distL="0" distR="0" wp14:anchorId="2937CD0C" wp14:editId="5CC2093E">
                <wp:extent cx="1699260" cy="405130"/>
                <wp:effectExtent l="0" t="0" r="0" b="0"/>
                <wp:docPr id="2" name="Рисунок 18" descr="ртк new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ртк new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9260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8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1C5C31" w:rsidRPr="00E860A2" w:rsidRDefault="001C5C31" w:rsidP="00A52E38">
          <w:pPr>
            <w:pStyle w:val="a9"/>
            <w:spacing w:before="120"/>
            <w:jc w:val="center"/>
          </w:pPr>
          <w:r w:rsidRPr="00E860A2">
            <w:rPr>
              <w:bCs/>
              <w:color w:val="000000"/>
            </w:rPr>
            <w:t xml:space="preserve">Технические требования к </w:t>
          </w:r>
          <w:r w:rsidRPr="00E860A2">
            <w:rPr>
              <w:bCs/>
            </w:rPr>
            <w:t xml:space="preserve">абонентскому оборудованию </w:t>
          </w:r>
          <w:r w:rsidRPr="00E860A2">
            <w:rPr>
              <w:bCs/>
              <w:lang w:val="en-US"/>
            </w:rPr>
            <w:t>FTTB</w:t>
          </w:r>
          <w:r w:rsidRPr="00E860A2">
            <w:rPr>
              <w:bCs/>
            </w:rPr>
            <w:t>-</w:t>
          </w:r>
          <w:r w:rsidR="00F872C9">
            <w:rPr>
              <w:bCs/>
              <w:lang w:val="en-US"/>
            </w:rPr>
            <w:t>G</w:t>
          </w:r>
          <w:r w:rsidRPr="00E860A2">
            <w:rPr>
              <w:bCs/>
              <w:lang w:val="en-US"/>
            </w:rPr>
            <w:t>E</w:t>
          </w:r>
          <w:r w:rsidRPr="00E860A2">
            <w:rPr>
              <w:bCs/>
            </w:rPr>
            <w:t xml:space="preserve"> </w:t>
          </w:r>
          <w:r w:rsidRPr="00E860A2">
            <w:rPr>
              <w:bCs/>
              <w:color w:val="000000"/>
            </w:rPr>
            <w:t>для проведения закупочных процедур МРФ «Волга»</w:t>
          </w:r>
        </w:p>
      </w:tc>
    </w:tr>
    <w:tr w:rsidR="001C5C31" w:rsidTr="0051220B">
      <w:trPr>
        <w:trHeight w:val="566"/>
      </w:trPr>
      <w:tc>
        <w:tcPr>
          <w:tcW w:w="31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C5C31" w:rsidRPr="00D84A2C" w:rsidRDefault="00D84A2C" w:rsidP="00AA585F">
          <w:pPr>
            <w:pStyle w:val="a9"/>
          </w:pPr>
          <w:r>
            <w:t>Редакция: 3</w:t>
          </w:r>
          <w:r w:rsidR="00DB26B5">
            <w:t>/201</w:t>
          </w:r>
          <w:r>
            <w:t>8</w:t>
          </w:r>
        </w:p>
      </w:tc>
      <w:tc>
        <w:tcPr>
          <w:tcW w:w="47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C5C31" w:rsidRPr="005B30E4" w:rsidRDefault="001C5C31" w:rsidP="009373F7">
          <w:pPr>
            <w:pStyle w:val="a9"/>
            <w:jc w:val="center"/>
          </w:pPr>
          <w:r w:rsidRPr="00156A7B">
            <w:rPr>
              <w:sz w:val="26"/>
            </w:rPr>
            <w:t xml:space="preserve">№ бизнес-процесса: </w:t>
          </w:r>
          <w:r>
            <w:t>БП.</w:t>
          </w:r>
          <w:r w:rsidR="009373F7">
            <w:t>ОП.01</w:t>
          </w:r>
        </w:p>
      </w:tc>
      <w:tc>
        <w:tcPr>
          <w:tcW w:w="186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C5C31" w:rsidRDefault="001C5C31" w:rsidP="00926C55">
          <w:pPr>
            <w:pStyle w:val="a9"/>
            <w:jc w:val="center"/>
          </w:pPr>
          <w:r>
            <w:t xml:space="preserve">Стр. </w:t>
          </w:r>
          <w:r w:rsidR="00EA7860">
            <w:fldChar w:fldCharType="begin"/>
          </w:r>
          <w:r w:rsidR="00EA7860">
            <w:instrText xml:space="preserve"> PAGE </w:instrText>
          </w:r>
          <w:r w:rsidR="00EA7860">
            <w:fldChar w:fldCharType="separate"/>
          </w:r>
          <w:r w:rsidR="00D84A2C">
            <w:rPr>
              <w:noProof/>
            </w:rPr>
            <w:t>2</w:t>
          </w:r>
          <w:r w:rsidR="00EA7860">
            <w:rPr>
              <w:noProof/>
            </w:rPr>
            <w:fldChar w:fldCharType="end"/>
          </w:r>
          <w:r>
            <w:t xml:space="preserve"> из </w:t>
          </w:r>
          <w:r w:rsidR="00691FF0">
            <w:fldChar w:fldCharType="begin"/>
          </w:r>
          <w:r w:rsidR="00691FF0">
            <w:instrText xml:space="preserve"> NUMPAGES </w:instrText>
          </w:r>
          <w:r w:rsidR="00691FF0">
            <w:fldChar w:fldCharType="separate"/>
          </w:r>
          <w:r w:rsidR="00D84A2C">
            <w:rPr>
              <w:noProof/>
            </w:rPr>
            <w:t>16</w:t>
          </w:r>
          <w:r w:rsidR="00691FF0">
            <w:rPr>
              <w:noProof/>
            </w:rPr>
            <w:fldChar w:fldCharType="end"/>
          </w:r>
        </w:p>
      </w:tc>
    </w:tr>
  </w:tbl>
  <w:p w:rsidR="001C5C31" w:rsidRDefault="001C5C3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CD6893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1"/>
    <w:multiLevelType w:val="singleLevel"/>
    <w:tmpl w:val="4754C202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2"/>
    <w:multiLevelType w:val="singleLevel"/>
    <w:tmpl w:val="CC94E6BC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3" w15:restartNumberingAfterBreak="0">
    <w:nsid w:val="008107FD"/>
    <w:multiLevelType w:val="hybridMultilevel"/>
    <w:tmpl w:val="6F7AF8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D51418"/>
    <w:multiLevelType w:val="hybridMultilevel"/>
    <w:tmpl w:val="3720593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C06EE1"/>
    <w:multiLevelType w:val="multilevel"/>
    <w:tmpl w:val="50202F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C2F0C7A"/>
    <w:multiLevelType w:val="hybridMultilevel"/>
    <w:tmpl w:val="AEE055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D31CC5"/>
    <w:multiLevelType w:val="hybridMultilevel"/>
    <w:tmpl w:val="C4B25E7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D0E0831"/>
    <w:multiLevelType w:val="multilevel"/>
    <w:tmpl w:val="F948D328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E504765"/>
    <w:multiLevelType w:val="multilevel"/>
    <w:tmpl w:val="42EE3936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EC43AD8"/>
    <w:multiLevelType w:val="hybridMultilevel"/>
    <w:tmpl w:val="28A0FFCC"/>
    <w:lvl w:ilvl="0" w:tplc="AD1ED5CA">
      <w:start w:val="1"/>
      <w:numFmt w:val="bullet"/>
      <w:pStyle w:val="2"/>
      <w:lvlText w:val=""/>
      <w:lvlJc w:val="left"/>
      <w:pPr>
        <w:tabs>
          <w:tab w:val="num" w:pos="720"/>
        </w:tabs>
        <w:ind w:left="643" w:hanging="283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8C3389D"/>
    <w:multiLevelType w:val="multilevel"/>
    <w:tmpl w:val="59B4A3D2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A4034DC"/>
    <w:multiLevelType w:val="multilevel"/>
    <w:tmpl w:val="1570CE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0C73307"/>
    <w:multiLevelType w:val="hybridMultilevel"/>
    <w:tmpl w:val="144ABC18"/>
    <w:lvl w:ilvl="0" w:tplc="E46E0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10440C4"/>
    <w:multiLevelType w:val="multilevel"/>
    <w:tmpl w:val="D85E1CA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1AB4E64"/>
    <w:multiLevelType w:val="hybridMultilevel"/>
    <w:tmpl w:val="1BCA58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F661B6D"/>
    <w:multiLevelType w:val="multilevel"/>
    <w:tmpl w:val="B3065E54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06F43A7"/>
    <w:multiLevelType w:val="multilevel"/>
    <w:tmpl w:val="2E2CDBF0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4DF0831"/>
    <w:multiLevelType w:val="hybridMultilevel"/>
    <w:tmpl w:val="CF0CBD98"/>
    <w:lvl w:ilvl="0" w:tplc="3D0C744E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pStyle w:val="3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8DC224E"/>
    <w:multiLevelType w:val="hybridMultilevel"/>
    <w:tmpl w:val="90A0BEF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0814F0D"/>
    <w:multiLevelType w:val="hybridMultilevel"/>
    <w:tmpl w:val="C53413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30300A0"/>
    <w:multiLevelType w:val="multilevel"/>
    <w:tmpl w:val="488482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394405F"/>
    <w:multiLevelType w:val="hybridMultilevel"/>
    <w:tmpl w:val="7D0EE198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3" w15:restartNumberingAfterBreak="0">
    <w:nsid w:val="4B5F4DD7"/>
    <w:multiLevelType w:val="hybridMultilevel"/>
    <w:tmpl w:val="00DAF0B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9B6604E"/>
    <w:multiLevelType w:val="hybridMultilevel"/>
    <w:tmpl w:val="948AEE30"/>
    <w:lvl w:ilvl="0" w:tplc="0419000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F6B6371"/>
    <w:multiLevelType w:val="multilevel"/>
    <w:tmpl w:val="644C48AC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063E88"/>
    <w:multiLevelType w:val="multilevel"/>
    <w:tmpl w:val="48CE6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4682F6D"/>
    <w:multiLevelType w:val="multilevel"/>
    <w:tmpl w:val="47CCD8F0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4CB069E"/>
    <w:multiLevelType w:val="multilevel"/>
    <w:tmpl w:val="02BEA5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5E13960"/>
    <w:multiLevelType w:val="hybridMultilevel"/>
    <w:tmpl w:val="7F8CA510"/>
    <w:lvl w:ilvl="0" w:tplc="C3EE17E6">
      <w:start w:val="1"/>
      <w:numFmt w:val="bullet"/>
      <w:pStyle w:val="ItemList"/>
      <w:lvlText w:val=""/>
      <w:lvlJc w:val="left"/>
      <w:pPr>
        <w:tabs>
          <w:tab w:val="num" w:pos="510"/>
        </w:tabs>
        <w:ind w:left="510" w:hanging="510"/>
      </w:pPr>
      <w:rPr>
        <w:rFonts w:ascii="Wingdings" w:hAnsi="Wingdings" w:cs="SimHei" w:hint="default"/>
        <w:color w:val="auto"/>
        <w:sz w:val="13"/>
        <w:szCs w:val="13"/>
        <w:u w:val="none"/>
      </w:rPr>
    </w:lvl>
    <w:lvl w:ilvl="1" w:tplc="6FAEF802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AC8F7A8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8DEE26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B5A595A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F38C5FC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C2C74B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C36EB04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B6E6CE0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8C46E32"/>
    <w:multiLevelType w:val="hybridMultilevel"/>
    <w:tmpl w:val="9DB8040C"/>
    <w:lvl w:ilvl="0" w:tplc="FFFFFFFF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6924FF"/>
    <w:multiLevelType w:val="hybridMultilevel"/>
    <w:tmpl w:val="2C24AD6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4135C0A"/>
    <w:multiLevelType w:val="multilevel"/>
    <w:tmpl w:val="71264CBA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AB970C4"/>
    <w:multiLevelType w:val="hybridMultilevel"/>
    <w:tmpl w:val="4D1C79CE"/>
    <w:lvl w:ilvl="0" w:tplc="6BD64FE8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5"/>
  </w:num>
  <w:num w:numId="4">
    <w:abstractNumId w:val="10"/>
  </w:num>
  <w:num w:numId="5">
    <w:abstractNumId w:val="2"/>
  </w:num>
  <w:num w:numId="6">
    <w:abstractNumId w:val="1"/>
  </w:num>
  <w:num w:numId="7">
    <w:abstractNumId w:val="29"/>
  </w:num>
  <w:num w:numId="8">
    <w:abstractNumId w:val="30"/>
  </w:num>
  <w:num w:numId="9">
    <w:abstractNumId w:val="23"/>
  </w:num>
  <w:num w:numId="10">
    <w:abstractNumId w:val="20"/>
  </w:num>
  <w:num w:numId="11">
    <w:abstractNumId w:val="15"/>
  </w:num>
  <w:num w:numId="12">
    <w:abstractNumId w:val="7"/>
  </w:num>
  <w:num w:numId="13">
    <w:abstractNumId w:val="3"/>
  </w:num>
  <w:num w:numId="14">
    <w:abstractNumId w:val="24"/>
  </w:num>
  <w:num w:numId="15">
    <w:abstractNumId w:val="13"/>
  </w:num>
  <w:num w:numId="16">
    <w:abstractNumId w:val="6"/>
  </w:num>
  <w:num w:numId="17">
    <w:abstractNumId w:val="4"/>
  </w:num>
  <w:num w:numId="18">
    <w:abstractNumId w:val="31"/>
  </w:num>
  <w:num w:numId="19">
    <w:abstractNumId w:val="21"/>
  </w:num>
  <w:num w:numId="20">
    <w:abstractNumId w:val="12"/>
  </w:num>
  <w:num w:numId="21">
    <w:abstractNumId w:val="28"/>
  </w:num>
  <w:num w:numId="22">
    <w:abstractNumId w:val="26"/>
  </w:num>
  <w:num w:numId="23">
    <w:abstractNumId w:val="11"/>
  </w:num>
  <w:num w:numId="24">
    <w:abstractNumId w:val="8"/>
  </w:num>
  <w:num w:numId="25">
    <w:abstractNumId w:val="5"/>
    <w:lvlOverride w:ilvl="0">
      <w:startOverride w:val="4"/>
    </w:lvlOverride>
    <w:lvlOverride w:ilvl="1">
      <w:startOverride w:val="3"/>
    </w:lvlOverride>
    <w:lvlOverride w:ilvl="2">
      <w:startOverride w:val="2"/>
    </w:lvlOverride>
  </w:num>
  <w:num w:numId="26">
    <w:abstractNumId w:val="16"/>
  </w:num>
  <w:num w:numId="27">
    <w:abstractNumId w:val="32"/>
  </w:num>
  <w:num w:numId="28">
    <w:abstractNumId w:val="25"/>
  </w:num>
  <w:num w:numId="29">
    <w:abstractNumId w:val="27"/>
  </w:num>
  <w:num w:numId="30">
    <w:abstractNumId w:val="14"/>
  </w:num>
  <w:num w:numId="31">
    <w:abstractNumId w:val="17"/>
  </w:num>
  <w:num w:numId="32">
    <w:abstractNumId w:val="9"/>
  </w:num>
  <w:num w:numId="33">
    <w:abstractNumId w:val="33"/>
  </w:num>
  <w:num w:numId="34">
    <w:abstractNumId w:val="22"/>
  </w:num>
  <w:num w:numId="35">
    <w:abstractNumId w:val="1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48C"/>
    <w:rsid w:val="00001822"/>
    <w:rsid w:val="00001976"/>
    <w:rsid w:val="000022D7"/>
    <w:rsid w:val="00003AE5"/>
    <w:rsid w:val="000046FB"/>
    <w:rsid w:val="000054FC"/>
    <w:rsid w:val="0000581B"/>
    <w:rsid w:val="00005922"/>
    <w:rsid w:val="00010F79"/>
    <w:rsid w:val="0001123D"/>
    <w:rsid w:val="00012A61"/>
    <w:rsid w:val="000153E1"/>
    <w:rsid w:val="000156DD"/>
    <w:rsid w:val="000207AD"/>
    <w:rsid w:val="00020F29"/>
    <w:rsid w:val="00021230"/>
    <w:rsid w:val="0002170E"/>
    <w:rsid w:val="00022A13"/>
    <w:rsid w:val="0002376F"/>
    <w:rsid w:val="00023AA4"/>
    <w:rsid w:val="0002665A"/>
    <w:rsid w:val="00027B97"/>
    <w:rsid w:val="00031411"/>
    <w:rsid w:val="0003159A"/>
    <w:rsid w:val="000318A1"/>
    <w:rsid w:val="00031C67"/>
    <w:rsid w:val="00031DBA"/>
    <w:rsid w:val="00032F40"/>
    <w:rsid w:val="00033A26"/>
    <w:rsid w:val="00035D84"/>
    <w:rsid w:val="00037BAD"/>
    <w:rsid w:val="00037BBB"/>
    <w:rsid w:val="00037EB8"/>
    <w:rsid w:val="00040218"/>
    <w:rsid w:val="00041856"/>
    <w:rsid w:val="00041E63"/>
    <w:rsid w:val="00042B97"/>
    <w:rsid w:val="00043DD7"/>
    <w:rsid w:val="00044AE4"/>
    <w:rsid w:val="00045500"/>
    <w:rsid w:val="000456A9"/>
    <w:rsid w:val="00045C7C"/>
    <w:rsid w:val="0004677D"/>
    <w:rsid w:val="0004699D"/>
    <w:rsid w:val="000508E7"/>
    <w:rsid w:val="00052B24"/>
    <w:rsid w:val="000532A3"/>
    <w:rsid w:val="00053617"/>
    <w:rsid w:val="000537EA"/>
    <w:rsid w:val="0005545B"/>
    <w:rsid w:val="000563E5"/>
    <w:rsid w:val="00056441"/>
    <w:rsid w:val="00061B1F"/>
    <w:rsid w:val="00062609"/>
    <w:rsid w:val="00062B6E"/>
    <w:rsid w:val="000637A8"/>
    <w:rsid w:val="00063A7C"/>
    <w:rsid w:val="00065C39"/>
    <w:rsid w:val="00065CF3"/>
    <w:rsid w:val="00066284"/>
    <w:rsid w:val="00066F30"/>
    <w:rsid w:val="00070401"/>
    <w:rsid w:val="00070A37"/>
    <w:rsid w:val="00071429"/>
    <w:rsid w:val="00072E98"/>
    <w:rsid w:val="00074C41"/>
    <w:rsid w:val="000752FF"/>
    <w:rsid w:val="00076EF6"/>
    <w:rsid w:val="00077B9E"/>
    <w:rsid w:val="000814B4"/>
    <w:rsid w:val="00081F3B"/>
    <w:rsid w:val="00082AB8"/>
    <w:rsid w:val="00083E8B"/>
    <w:rsid w:val="00084168"/>
    <w:rsid w:val="000851A2"/>
    <w:rsid w:val="00085EF9"/>
    <w:rsid w:val="00086A5C"/>
    <w:rsid w:val="00087F99"/>
    <w:rsid w:val="000902EB"/>
    <w:rsid w:val="000945BF"/>
    <w:rsid w:val="000945C5"/>
    <w:rsid w:val="00094C73"/>
    <w:rsid w:val="00095F9E"/>
    <w:rsid w:val="00096699"/>
    <w:rsid w:val="000A0769"/>
    <w:rsid w:val="000A09E9"/>
    <w:rsid w:val="000A1780"/>
    <w:rsid w:val="000A18FD"/>
    <w:rsid w:val="000A24AA"/>
    <w:rsid w:val="000A2AD2"/>
    <w:rsid w:val="000A2E12"/>
    <w:rsid w:val="000A2E40"/>
    <w:rsid w:val="000A3327"/>
    <w:rsid w:val="000A456F"/>
    <w:rsid w:val="000A55A0"/>
    <w:rsid w:val="000A732D"/>
    <w:rsid w:val="000B0C70"/>
    <w:rsid w:val="000B241E"/>
    <w:rsid w:val="000B41D7"/>
    <w:rsid w:val="000B5F54"/>
    <w:rsid w:val="000B6AAF"/>
    <w:rsid w:val="000B7DED"/>
    <w:rsid w:val="000C031F"/>
    <w:rsid w:val="000C0C28"/>
    <w:rsid w:val="000C1E19"/>
    <w:rsid w:val="000C30C8"/>
    <w:rsid w:val="000C35B2"/>
    <w:rsid w:val="000C3FDD"/>
    <w:rsid w:val="000C4577"/>
    <w:rsid w:val="000C4B0F"/>
    <w:rsid w:val="000C5DE5"/>
    <w:rsid w:val="000C6BD2"/>
    <w:rsid w:val="000C721F"/>
    <w:rsid w:val="000D00DA"/>
    <w:rsid w:val="000D0846"/>
    <w:rsid w:val="000D0F39"/>
    <w:rsid w:val="000D14E4"/>
    <w:rsid w:val="000D1D71"/>
    <w:rsid w:val="000D20A3"/>
    <w:rsid w:val="000D260F"/>
    <w:rsid w:val="000D39D6"/>
    <w:rsid w:val="000D3FED"/>
    <w:rsid w:val="000D560D"/>
    <w:rsid w:val="000D60A1"/>
    <w:rsid w:val="000D73C3"/>
    <w:rsid w:val="000D7410"/>
    <w:rsid w:val="000D7F98"/>
    <w:rsid w:val="000E083A"/>
    <w:rsid w:val="000E3CEF"/>
    <w:rsid w:val="000E6F8B"/>
    <w:rsid w:val="000E7833"/>
    <w:rsid w:val="000E7C7A"/>
    <w:rsid w:val="000E7F79"/>
    <w:rsid w:val="000F00EC"/>
    <w:rsid w:val="000F0CE1"/>
    <w:rsid w:val="000F2D5A"/>
    <w:rsid w:val="000F3114"/>
    <w:rsid w:val="000F3AB2"/>
    <w:rsid w:val="000F3E21"/>
    <w:rsid w:val="000F40D0"/>
    <w:rsid w:val="000F425B"/>
    <w:rsid w:val="000F45F9"/>
    <w:rsid w:val="000F6DA8"/>
    <w:rsid w:val="000F6FF1"/>
    <w:rsid w:val="000F6FF4"/>
    <w:rsid w:val="000F6FFB"/>
    <w:rsid w:val="000F71FF"/>
    <w:rsid w:val="000F7344"/>
    <w:rsid w:val="000F7AE3"/>
    <w:rsid w:val="000F7F0C"/>
    <w:rsid w:val="00100CA2"/>
    <w:rsid w:val="00101396"/>
    <w:rsid w:val="00102111"/>
    <w:rsid w:val="001033EC"/>
    <w:rsid w:val="0010378F"/>
    <w:rsid w:val="00104301"/>
    <w:rsid w:val="001043AD"/>
    <w:rsid w:val="00104FC0"/>
    <w:rsid w:val="00106927"/>
    <w:rsid w:val="00111764"/>
    <w:rsid w:val="001119A7"/>
    <w:rsid w:val="00111FDE"/>
    <w:rsid w:val="0011309B"/>
    <w:rsid w:val="00116B31"/>
    <w:rsid w:val="001211DE"/>
    <w:rsid w:val="00126BD9"/>
    <w:rsid w:val="001277A3"/>
    <w:rsid w:val="00127DF8"/>
    <w:rsid w:val="00130B00"/>
    <w:rsid w:val="00130CC8"/>
    <w:rsid w:val="001310DD"/>
    <w:rsid w:val="00131DF8"/>
    <w:rsid w:val="00132C87"/>
    <w:rsid w:val="00133CBB"/>
    <w:rsid w:val="001340F9"/>
    <w:rsid w:val="00134BF0"/>
    <w:rsid w:val="00135341"/>
    <w:rsid w:val="0013583B"/>
    <w:rsid w:val="00136069"/>
    <w:rsid w:val="00136393"/>
    <w:rsid w:val="001363DC"/>
    <w:rsid w:val="00136961"/>
    <w:rsid w:val="00136971"/>
    <w:rsid w:val="001369CE"/>
    <w:rsid w:val="00137310"/>
    <w:rsid w:val="001374B1"/>
    <w:rsid w:val="00140678"/>
    <w:rsid w:val="00142BB8"/>
    <w:rsid w:val="00143C1C"/>
    <w:rsid w:val="00144DC4"/>
    <w:rsid w:val="00144DC8"/>
    <w:rsid w:val="001450CB"/>
    <w:rsid w:val="00145A89"/>
    <w:rsid w:val="00147542"/>
    <w:rsid w:val="00147B8C"/>
    <w:rsid w:val="0015001A"/>
    <w:rsid w:val="00151233"/>
    <w:rsid w:val="001522E9"/>
    <w:rsid w:val="0015481A"/>
    <w:rsid w:val="00155172"/>
    <w:rsid w:val="001561D8"/>
    <w:rsid w:val="0015673D"/>
    <w:rsid w:val="001567AC"/>
    <w:rsid w:val="00156D13"/>
    <w:rsid w:val="001575D0"/>
    <w:rsid w:val="001608DB"/>
    <w:rsid w:val="00160BEB"/>
    <w:rsid w:val="00161515"/>
    <w:rsid w:val="00162D76"/>
    <w:rsid w:val="00163C20"/>
    <w:rsid w:val="0016422C"/>
    <w:rsid w:val="00164C85"/>
    <w:rsid w:val="00167015"/>
    <w:rsid w:val="001702E7"/>
    <w:rsid w:val="00170497"/>
    <w:rsid w:val="001707B5"/>
    <w:rsid w:val="0017120B"/>
    <w:rsid w:val="00171E56"/>
    <w:rsid w:val="001728FF"/>
    <w:rsid w:val="0017294A"/>
    <w:rsid w:val="00172A32"/>
    <w:rsid w:val="00172F48"/>
    <w:rsid w:val="001736C5"/>
    <w:rsid w:val="00174B9E"/>
    <w:rsid w:val="00174E8C"/>
    <w:rsid w:val="0017525B"/>
    <w:rsid w:val="00175848"/>
    <w:rsid w:val="00177BE6"/>
    <w:rsid w:val="001803C5"/>
    <w:rsid w:val="00180707"/>
    <w:rsid w:val="00180B12"/>
    <w:rsid w:val="00182C6A"/>
    <w:rsid w:val="00184391"/>
    <w:rsid w:val="00184480"/>
    <w:rsid w:val="00184A80"/>
    <w:rsid w:val="00184BCE"/>
    <w:rsid w:val="00184BDA"/>
    <w:rsid w:val="001867F7"/>
    <w:rsid w:val="00191190"/>
    <w:rsid w:val="00191428"/>
    <w:rsid w:val="00191ABF"/>
    <w:rsid w:val="00192A12"/>
    <w:rsid w:val="00192E46"/>
    <w:rsid w:val="00194203"/>
    <w:rsid w:val="00194F1E"/>
    <w:rsid w:val="001951C9"/>
    <w:rsid w:val="001959DD"/>
    <w:rsid w:val="00196452"/>
    <w:rsid w:val="001967DA"/>
    <w:rsid w:val="00196C8C"/>
    <w:rsid w:val="0019797E"/>
    <w:rsid w:val="001A0E4A"/>
    <w:rsid w:val="001A1C21"/>
    <w:rsid w:val="001A1E04"/>
    <w:rsid w:val="001A27F6"/>
    <w:rsid w:val="001A56DD"/>
    <w:rsid w:val="001A5DC7"/>
    <w:rsid w:val="001A688F"/>
    <w:rsid w:val="001A69CE"/>
    <w:rsid w:val="001A6F92"/>
    <w:rsid w:val="001B1A5D"/>
    <w:rsid w:val="001B243E"/>
    <w:rsid w:val="001B286B"/>
    <w:rsid w:val="001B3517"/>
    <w:rsid w:val="001B36E3"/>
    <w:rsid w:val="001B3C7D"/>
    <w:rsid w:val="001B420F"/>
    <w:rsid w:val="001B452B"/>
    <w:rsid w:val="001B517E"/>
    <w:rsid w:val="001B562E"/>
    <w:rsid w:val="001B590F"/>
    <w:rsid w:val="001C05BC"/>
    <w:rsid w:val="001C149C"/>
    <w:rsid w:val="001C1B32"/>
    <w:rsid w:val="001C311E"/>
    <w:rsid w:val="001C4225"/>
    <w:rsid w:val="001C4AE9"/>
    <w:rsid w:val="001C5C31"/>
    <w:rsid w:val="001C6571"/>
    <w:rsid w:val="001C671A"/>
    <w:rsid w:val="001D020E"/>
    <w:rsid w:val="001D1168"/>
    <w:rsid w:val="001D23F6"/>
    <w:rsid w:val="001D24B1"/>
    <w:rsid w:val="001D2AE3"/>
    <w:rsid w:val="001D395B"/>
    <w:rsid w:val="001D49CE"/>
    <w:rsid w:val="001D6DA9"/>
    <w:rsid w:val="001D6E6A"/>
    <w:rsid w:val="001E00F2"/>
    <w:rsid w:val="001E3CB7"/>
    <w:rsid w:val="001E46D8"/>
    <w:rsid w:val="001E4745"/>
    <w:rsid w:val="001E546E"/>
    <w:rsid w:val="001E5D42"/>
    <w:rsid w:val="001E6635"/>
    <w:rsid w:val="001E72E6"/>
    <w:rsid w:val="001E7E9A"/>
    <w:rsid w:val="001F243E"/>
    <w:rsid w:val="001F468B"/>
    <w:rsid w:val="001F5366"/>
    <w:rsid w:val="001F59B0"/>
    <w:rsid w:val="001F5FDF"/>
    <w:rsid w:val="001F65F6"/>
    <w:rsid w:val="00201EFE"/>
    <w:rsid w:val="00201F1A"/>
    <w:rsid w:val="002021E6"/>
    <w:rsid w:val="0020295D"/>
    <w:rsid w:val="00202976"/>
    <w:rsid w:val="00202F1C"/>
    <w:rsid w:val="002036A6"/>
    <w:rsid w:val="002043D1"/>
    <w:rsid w:val="0020442C"/>
    <w:rsid w:val="00204436"/>
    <w:rsid w:val="0020535E"/>
    <w:rsid w:val="00205B42"/>
    <w:rsid w:val="00205D69"/>
    <w:rsid w:val="00211E7C"/>
    <w:rsid w:val="002129E3"/>
    <w:rsid w:val="00213207"/>
    <w:rsid w:val="002140E9"/>
    <w:rsid w:val="0021414D"/>
    <w:rsid w:val="0021440E"/>
    <w:rsid w:val="002146F7"/>
    <w:rsid w:val="00214837"/>
    <w:rsid w:val="0021661E"/>
    <w:rsid w:val="002169EC"/>
    <w:rsid w:val="00217780"/>
    <w:rsid w:val="0021792B"/>
    <w:rsid w:val="0022114D"/>
    <w:rsid w:val="002217FD"/>
    <w:rsid w:val="00221916"/>
    <w:rsid w:val="00224149"/>
    <w:rsid w:val="00225CF6"/>
    <w:rsid w:val="00226418"/>
    <w:rsid w:val="00227E1A"/>
    <w:rsid w:val="002308F8"/>
    <w:rsid w:val="00230F2D"/>
    <w:rsid w:val="002330AF"/>
    <w:rsid w:val="00233999"/>
    <w:rsid w:val="00234106"/>
    <w:rsid w:val="00235561"/>
    <w:rsid w:val="0023572F"/>
    <w:rsid w:val="0023580E"/>
    <w:rsid w:val="00236034"/>
    <w:rsid w:val="002363E8"/>
    <w:rsid w:val="002364D2"/>
    <w:rsid w:val="00236C59"/>
    <w:rsid w:val="00237DA2"/>
    <w:rsid w:val="00240290"/>
    <w:rsid w:val="0024037D"/>
    <w:rsid w:val="00240397"/>
    <w:rsid w:val="002411D1"/>
    <w:rsid w:val="00242B68"/>
    <w:rsid w:val="00242CFB"/>
    <w:rsid w:val="00244054"/>
    <w:rsid w:val="00245B8C"/>
    <w:rsid w:val="00246BF2"/>
    <w:rsid w:val="00247413"/>
    <w:rsid w:val="0025010F"/>
    <w:rsid w:val="002503CA"/>
    <w:rsid w:val="002518A9"/>
    <w:rsid w:val="00252155"/>
    <w:rsid w:val="002525A3"/>
    <w:rsid w:val="002544CB"/>
    <w:rsid w:val="00255DB2"/>
    <w:rsid w:val="00255DDE"/>
    <w:rsid w:val="00260B5F"/>
    <w:rsid w:val="0026138A"/>
    <w:rsid w:val="002618EB"/>
    <w:rsid w:val="00261C45"/>
    <w:rsid w:val="00261D46"/>
    <w:rsid w:val="0026352F"/>
    <w:rsid w:val="00264775"/>
    <w:rsid w:val="00265215"/>
    <w:rsid w:val="00265282"/>
    <w:rsid w:val="002663A9"/>
    <w:rsid w:val="00266FBD"/>
    <w:rsid w:val="00267005"/>
    <w:rsid w:val="00267684"/>
    <w:rsid w:val="00270169"/>
    <w:rsid w:val="002703BD"/>
    <w:rsid w:val="00270A56"/>
    <w:rsid w:val="00270B37"/>
    <w:rsid w:val="0027367F"/>
    <w:rsid w:val="002742AC"/>
    <w:rsid w:val="0027464C"/>
    <w:rsid w:val="00274994"/>
    <w:rsid w:val="00274A8B"/>
    <w:rsid w:val="00275C85"/>
    <w:rsid w:val="0028103D"/>
    <w:rsid w:val="00281C7D"/>
    <w:rsid w:val="00282A38"/>
    <w:rsid w:val="00282A61"/>
    <w:rsid w:val="00282B0B"/>
    <w:rsid w:val="002831D6"/>
    <w:rsid w:val="00283875"/>
    <w:rsid w:val="00285C6F"/>
    <w:rsid w:val="00286344"/>
    <w:rsid w:val="0029144C"/>
    <w:rsid w:val="00292351"/>
    <w:rsid w:val="00292372"/>
    <w:rsid w:val="00293FDE"/>
    <w:rsid w:val="00294215"/>
    <w:rsid w:val="00294AAD"/>
    <w:rsid w:val="00295031"/>
    <w:rsid w:val="0029530F"/>
    <w:rsid w:val="002959F0"/>
    <w:rsid w:val="002964BF"/>
    <w:rsid w:val="00297ACD"/>
    <w:rsid w:val="00297F58"/>
    <w:rsid w:val="002A0226"/>
    <w:rsid w:val="002A084C"/>
    <w:rsid w:val="002A14A8"/>
    <w:rsid w:val="002A1FD1"/>
    <w:rsid w:val="002A2301"/>
    <w:rsid w:val="002A4D23"/>
    <w:rsid w:val="002A5869"/>
    <w:rsid w:val="002A5881"/>
    <w:rsid w:val="002A5EBF"/>
    <w:rsid w:val="002A64B8"/>
    <w:rsid w:val="002A6755"/>
    <w:rsid w:val="002A7FD7"/>
    <w:rsid w:val="002B017D"/>
    <w:rsid w:val="002B3AB5"/>
    <w:rsid w:val="002B6D69"/>
    <w:rsid w:val="002B6EAD"/>
    <w:rsid w:val="002B6EDF"/>
    <w:rsid w:val="002B6F6B"/>
    <w:rsid w:val="002B7818"/>
    <w:rsid w:val="002C1155"/>
    <w:rsid w:val="002C35F8"/>
    <w:rsid w:val="002C362D"/>
    <w:rsid w:val="002C51D8"/>
    <w:rsid w:val="002C5656"/>
    <w:rsid w:val="002C5E3E"/>
    <w:rsid w:val="002C6DA6"/>
    <w:rsid w:val="002C7930"/>
    <w:rsid w:val="002D0760"/>
    <w:rsid w:val="002D0B0D"/>
    <w:rsid w:val="002D16B1"/>
    <w:rsid w:val="002D311B"/>
    <w:rsid w:val="002D35B8"/>
    <w:rsid w:val="002D3849"/>
    <w:rsid w:val="002D3CF2"/>
    <w:rsid w:val="002D3DEC"/>
    <w:rsid w:val="002D4E18"/>
    <w:rsid w:val="002D5F3D"/>
    <w:rsid w:val="002D6667"/>
    <w:rsid w:val="002D70D9"/>
    <w:rsid w:val="002D75AC"/>
    <w:rsid w:val="002E0A81"/>
    <w:rsid w:val="002E1D5B"/>
    <w:rsid w:val="002E231B"/>
    <w:rsid w:val="002E292D"/>
    <w:rsid w:val="002E2FD1"/>
    <w:rsid w:val="002E320E"/>
    <w:rsid w:val="002E38A7"/>
    <w:rsid w:val="002E4575"/>
    <w:rsid w:val="002E6410"/>
    <w:rsid w:val="002E7215"/>
    <w:rsid w:val="002E7B2D"/>
    <w:rsid w:val="002E7E9B"/>
    <w:rsid w:val="002E7F1F"/>
    <w:rsid w:val="002F09D1"/>
    <w:rsid w:val="002F22FD"/>
    <w:rsid w:val="002F2B33"/>
    <w:rsid w:val="002F3191"/>
    <w:rsid w:val="002F3261"/>
    <w:rsid w:val="002F4169"/>
    <w:rsid w:val="002F4392"/>
    <w:rsid w:val="002F4573"/>
    <w:rsid w:val="002F483D"/>
    <w:rsid w:val="002F48CC"/>
    <w:rsid w:val="002F4C36"/>
    <w:rsid w:val="002F54F0"/>
    <w:rsid w:val="002F57F3"/>
    <w:rsid w:val="002F6309"/>
    <w:rsid w:val="002F7953"/>
    <w:rsid w:val="003000BC"/>
    <w:rsid w:val="00300547"/>
    <w:rsid w:val="00300D3F"/>
    <w:rsid w:val="00301936"/>
    <w:rsid w:val="00301D56"/>
    <w:rsid w:val="003021E4"/>
    <w:rsid w:val="0030245C"/>
    <w:rsid w:val="003025AE"/>
    <w:rsid w:val="00303387"/>
    <w:rsid w:val="00303864"/>
    <w:rsid w:val="003040BD"/>
    <w:rsid w:val="00305A1B"/>
    <w:rsid w:val="00305C09"/>
    <w:rsid w:val="003079BB"/>
    <w:rsid w:val="0031057B"/>
    <w:rsid w:val="003123A0"/>
    <w:rsid w:val="00312B25"/>
    <w:rsid w:val="00312FA0"/>
    <w:rsid w:val="00314684"/>
    <w:rsid w:val="00314F27"/>
    <w:rsid w:val="00316215"/>
    <w:rsid w:val="00316476"/>
    <w:rsid w:val="003171D7"/>
    <w:rsid w:val="003173EE"/>
    <w:rsid w:val="0032059A"/>
    <w:rsid w:val="003208E0"/>
    <w:rsid w:val="00320F65"/>
    <w:rsid w:val="00321F40"/>
    <w:rsid w:val="003227B2"/>
    <w:rsid w:val="00323296"/>
    <w:rsid w:val="00324A59"/>
    <w:rsid w:val="00326D20"/>
    <w:rsid w:val="00327254"/>
    <w:rsid w:val="00331382"/>
    <w:rsid w:val="00332A41"/>
    <w:rsid w:val="0033765D"/>
    <w:rsid w:val="00337EFA"/>
    <w:rsid w:val="00340616"/>
    <w:rsid w:val="00341B47"/>
    <w:rsid w:val="0034222B"/>
    <w:rsid w:val="0034239F"/>
    <w:rsid w:val="0034367F"/>
    <w:rsid w:val="00343A45"/>
    <w:rsid w:val="00343DB2"/>
    <w:rsid w:val="00344D3E"/>
    <w:rsid w:val="00345A41"/>
    <w:rsid w:val="003461AC"/>
    <w:rsid w:val="0034638C"/>
    <w:rsid w:val="003464ED"/>
    <w:rsid w:val="0034679D"/>
    <w:rsid w:val="00346B02"/>
    <w:rsid w:val="00346BD9"/>
    <w:rsid w:val="00351640"/>
    <w:rsid w:val="00351807"/>
    <w:rsid w:val="00352121"/>
    <w:rsid w:val="00352391"/>
    <w:rsid w:val="00352DBA"/>
    <w:rsid w:val="003531FB"/>
    <w:rsid w:val="003548F2"/>
    <w:rsid w:val="003552A7"/>
    <w:rsid w:val="00355E0E"/>
    <w:rsid w:val="00356102"/>
    <w:rsid w:val="00356252"/>
    <w:rsid w:val="00356426"/>
    <w:rsid w:val="003577F4"/>
    <w:rsid w:val="00360E98"/>
    <w:rsid w:val="00361C48"/>
    <w:rsid w:val="0036281F"/>
    <w:rsid w:val="003637A0"/>
    <w:rsid w:val="00365F5A"/>
    <w:rsid w:val="00366000"/>
    <w:rsid w:val="0036696C"/>
    <w:rsid w:val="00366A91"/>
    <w:rsid w:val="003708BA"/>
    <w:rsid w:val="00370B55"/>
    <w:rsid w:val="003713A4"/>
    <w:rsid w:val="003713A8"/>
    <w:rsid w:val="003715DA"/>
    <w:rsid w:val="00372491"/>
    <w:rsid w:val="00373CD7"/>
    <w:rsid w:val="0037463A"/>
    <w:rsid w:val="0037608F"/>
    <w:rsid w:val="00376495"/>
    <w:rsid w:val="00380D46"/>
    <w:rsid w:val="00381877"/>
    <w:rsid w:val="00382A11"/>
    <w:rsid w:val="0038365C"/>
    <w:rsid w:val="00385858"/>
    <w:rsid w:val="003859D6"/>
    <w:rsid w:val="00386D08"/>
    <w:rsid w:val="003873F2"/>
    <w:rsid w:val="00387FCF"/>
    <w:rsid w:val="0039058E"/>
    <w:rsid w:val="00390B90"/>
    <w:rsid w:val="00390E2E"/>
    <w:rsid w:val="0039122F"/>
    <w:rsid w:val="00391D2F"/>
    <w:rsid w:val="00392706"/>
    <w:rsid w:val="00392B87"/>
    <w:rsid w:val="003932EC"/>
    <w:rsid w:val="00393532"/>
    <w:rsid w:val="0039468F"/>
    <w:rsid w:val="003950A1"/>
    <w:rsid w:val="0039794B"/>
    <w:rsid w:val="00397E9C"/>
    <w:rsid w:val="003A0CBC"/>
    <w:rsid w:val="003A0F30"/>
    <w:rsid w:val="003A235E"/>
    <w:rsid w:val="003A4343"/>
    <w:rsid w:val="003A4F30"/>
    <w:rsid w:val="003A537E"/>
    <w:rsid w:val="003A608A"/>
    <w:rsid w:val="003A64AA"/>
    <w:rsid w:val="003A66DE"/>
    <w:rsid w:val="003B2298"/>
    <w:rsid w:val="003B2993"/>
    <w:rsid w:val="003B2D2B"/>
    <w:rsid w:val="003B47F6"/>
    <w:rsid w:val="003B49CD"/>
    <w:rsid w:val="003B4F0D"/>
    <w:rsid w:val="003B5A29"/>
    <w:rsid w:val="003B67B2"/>
    <w:rsid w:val="003B73A5"/>
    <w:rsid w:val="003B7BC9"/>
    <w:rsid w:val="003B7D45"/>
    <w:rsid w:val="003C2A93"/>
    <w:rsid w:val="003C34A6"/>
    <w:rsid w:val="003C3715"/>
    <w:rsid w:val="003C3BFA"/>
    <w:rsid w:val="003C435B"/>
    <w:rsid w:val="003C595A"/>
    <w:rsid w:val="003C5D0B"/>
    <w:rsid w:val="003C6706"/>
    <w:rsid w:val="003C6C70"/>
    <w:rsid w:val="003C6D96"/>
    <w:rsid w:val="003C7B9D"/>
    <w:rsid w:val="003D1765"/>
    <w:rsid w:val="003D63D6"/>
    <w:rsid w:val="003D7826"/>
    <w:rsid w:val="003D7BAB"/>
    <w:rsid w:val="003E075B"/>
    <w:rsid w:val="003E15DB"/>
    <w:rsid w:val="003E22A8"/>
    <w:rsid w:val="003E348E"/>
    <w:rsid w:val="003E3C59"/>
    <w:rsid w:val="003E4EBE"/>
    <w:rsid w:val="003E58C3"/>
    <w:rsid w:val="003F0DCB"/>
    <w:rsid w:val="003F1441"/>
    <w:rsid w:val="003F1E16"/>
    <w:rsid w:val="003F25B2"/>
    <w:rsid w:val="003F2B51"/>
    <w:rsid w:val="003F3F26"/>
    <w:rsid w:val="003F40CF"/>
    <w:rsid w:val="003F45AE"/>
    <w:rsid w:val="003F4A1C"/>
    <w:rsid w:val="003F6B77"/>
    <w:rsid w:val="003F6DA1"/>
    <w:rsid w:val="003F76D8"/>
    <w:rsid w:val="003F7DF0"/>
    <w:rsid w:val="00400209"/>
    <w:rsid w:val="00403066"/>
    <w:rsid w:val="004037C9"/>
    <w:rsid w:val="004038A1"/>
    <w:rsid w:val="00406966"/>
    <w:rsid w:val="004070A6"/>
    <w:rsid w:val="004111C4"/>
    <w:rsid w:val="004126B4"/>
    <w:rsid w:val="00412EBB"/>
    <w:rsid w:val="004131F4"/>
    <w:rsid w:val="0041452B"/>
    <w:rsid w:val="00414CEE"/>
    <w:rsid w:val="00415244"/>
    <w:rsid w:val="00416095"/>
    <w:rsid w:val="0041645E"/>
    <w:rsid w:val="00416641"/>
    <w:rsid w:val="004166E3"/>
    <w:rsid w:val="00417068"/>
    <w:rsid w:val="00417F68"/>
    <w:rsid w:val="00420A72"/>
    <w:rsid w:val="00420DC2"/>
    <w:rsid w:val="004219E4"/>
    <w:rsid w:val="00422008"/>
    <w:rsid w:val="0042305D"/>
    <w:rsid w:val="0042317F"/>
    <w:rsid w:val="0042330A"/>
    <w:rsid w:val="0042386D"/>
    <w:rsid w:val="00424CCA"/>
    <w:rsid w:val="00424E25"/>
    <w:rsid w:val="004267BF"/>
    <w:rsid w:val="00426DB7"/>
    <w:rsid w:val="0043141E"/>
    <w:rsid w:val="0043205A"/>
    <w:rsid w:val="00432174"/>
    <w:rsid w:val="00432C06"/>
    <w:rsid w:val="00432DF1"/>
    <w:rsid w:val="00432FF7"/>
    <w:rsid w:val="00434262"/>
    <w:rsid w:val="004355DE"/>
    <w:rsid w:val="004362F8"/>
    <w:rsid w:val="00436B31"/>
    <w:rsid w:val="00437267"/>
    <w:rsid w:val="00440697"/>
    <w:rsid w:val="00440C09"/>
    <w:rsid w:val="00440C1B"/>
    <w:rsid w:val="00441396"/>
    <w:rsid w:val="004420BF"/>
    <w:rsid w:val="004429BC"/>
    <w:rsid w:val="00442B37"/>
    <w:rsid w:val="0044357F"/>
    <w:rsid w:val="00443809"/>
    <w:rsid w:val="00443936"/>
    <w:rsid w:val="00443FAF"/>
    <w:rsid w:val="004442A0"/>
    <w:rsid w:val="004448B2"/>
    <w:rsid w:val="00445AF7"/>
    <w:rsid w:val="00447B13"/>
    <w:rsid w:val="00450077"/>
    <w:rsid w:val="004517BB"/>
    <w:rsid w:val="00452376"/>
    <w:rsid w:val="00452F81"/>
    <w:rsid w:val="00453884"/>
    <w:rsid w:val="004546B6"/>
    <w:rsid w:val="004549B8"/>
    <w:rsid w:val="004551B2"/>
    <w:rsid w:val="0045596F"/>
    <w:rsid w:val="0045694B"/>
    <w:rsid w:val="00457D2B"/>
    <w:rsid w:val="00461DA2"/>
    <w:rsid w:val="00462724"/>
    <w:rsid w:val="00462BAC"/>
    <w:rsid w:val="00462D24"/>
    <w:rsid w:val="0046356D"/>
    <w:rsid w:val="004653A0"/>
    <w:rsid w:val="0046583A"/>
    <w:rsid w:val="00465881"/>
    <w:rsid w:val="00467089"/>
    <w:rsid w:val="004670B3"/>
    <w:rsid w:val="004671AA"/>
    <w:rsid w:val="004675E5"/>
    <w:rsid w:val="0047351A"/>
    <w:rsid w:val="0047411B"/>
    <w:rsid w:val="004747F6"/>
    <w:rsid w:val="00475475"/>
    <w:rsid w:val="00475692"/>
    <w:rsid w:val="004762BA"/>
    <w:rsid w:val="004779A1"/>
    <w:rsid w:val="00480204"/>
    <w:rsid w:val="00481CB6"/>
    <w:rsid w:val="00481D18"/>
    <w:rsid w:val="00483A99"/>
    <w:rsid w:val="00486CCA"/>
    <w:rsid w:val="004870D1"/>
    <w:rsid w:val="004909A2"/>
    <w:rsid w:val="00490A46"/>
    <w:rsid w:val="00492093"/>
    <w:rsid w:val="00492279"/>
    <w:rsid w:val="00493121"/>
    <w:rsid w:val="004932A8"/>
    <w:rsid w:val="004946E0"/>
    <w:rsid w:val="00494C60"/>
    <w:rsid w:val="00496581"/>
    <w:rsid w:val="004A06D6"/>
    <w:rsid w:val="004A0E0E"/>
    <w:rsid w:val="004A10D1"/>
    <w:rsid w:val="004A18ED"/>
    <w:rsid w:val="004A19D4"/>
    <w:rsid w:val="004A2816"/>
    <w:rsid w:val="004A299D"/>
    <w:rsid w:val="004A2FCC"/>
    <w:rsid w:val="004A4A58"/>
    <w:rsid w:val="004A68F0"/>
    <w:rsid w:val="004A762E"/>
    <w:rsid w:val="004B0AB2"/>
    <w:rsid w:val="004B2F00"/>
    <w:rsid w:val="004B3191"/>
    <w:rsid w:val="004B3784"/>
    <w:rsid w:val="004B435D"/>
    <w:rsid w:val="004B4926"/>
    <w:rsid w:val="004B536F"/>
    <w:rsid w:val="004C0CB6"/>
    <w:rsid w:val="004C1B67"/>
    <w:rsid w:val="004C1F04"/>
    <w:rsid w:val="004C295A"/>
    <w:rsid w:val="004C361C"/>
    <w:rsid w:val="004C3639"/>
    <w:rsid w:val="004C7EFA"/>
    <w:rsid w:val="004D169E"/>
    <w:rsid w:val="004D1D51"/>
    <w:rsid w:val="004D3185"/>
    <w:rsid w:val="004D48E6"/>
    <w:rsid w:val="004D5B5F"/>
    <w:rsid w:val="004D5C6D"/>
    <w:rsid w:val="004D731C"/>
    <w:rsid w:val="004D74A6"/>
    <w:rsid w:val="004E0645"/>
    <w:rsid w:val="004E2765"/>
    <w:rsid w:val="004E2D19"/>
    <w:rsid w:val="004E3173"/>
    <w:rsid w:val="004E337E"/>
    <w:rsid w:val="004E3407"/>
    <w:rsid w:val="004E3AD9"/>
    <w:rsid w:val="004E3F92"/>
    <w:rsid w:val="004E48D5"/>
    <w:rsid w:val="004E4B5E"/>
    <w:rsid w:val="004E4D7D"/>
    <w:rsid w:val="004E5E44"/>
    <w:rsid w:val="004E63F3"/>
    <w:rsid w:val="004E7B91"/>
    <w:rsid w:val="004F0688"/>
    <w:rsid w:val="004F180C"/>
    <w:rsid w:val="004F1BC2"/>
    <w:rsid w:val="004F2DAB"/>
    <w:rsid w:val="004F33DE"/>
    <w:rsid w:val="004F4833"/>
    <w:rsid w:val="004F6B30"/>
    <w:rsid w:val="004F6E77"/>
    <w:rsid w:val="004F7F6A"/>
    <w:rsid w:val="00500032"/>
    <w:rsid w:val="0050059B"/>
    <w:rsid w:val="005010AA"/>
    <w:rsid w:val="005032FB"/>
    <w:rsid w:val="00503B73"/>
    <w:rsid w:val="00504A3A"/>
    <w:rsid w:val="005077CF"/>
    <w:rsid w:val="005078A5"/>
    <w:rsid w:val="00507F22"/>
    <w:rsid w:val="005117AE"/>
    <w:rsid w:val="00512061"/>
    <w:rsid w:val="0051220B"/>
    <w:rsid w:val="005125BD"/>
    <w:rsid w:val="00513907"/>
    <w:rsid w:val="00513D7C"/>
    <w:rsid w:val="005144F9"/>
    <w:rsid w:val="00515083"/>
    <w:rsid w:val="005155AA"/>
    <w:rsid w:val="005159E6"/>
    <w:rsid w:val="00516623"/>
    <w:rsid w:val="005175BF"/>
    <w:rsid w:val="0051768D"/>
    <w:rsid w:val="00521270"/>
    <w:rsid w:val="00521B82"/>
    <w:rsid w:val="00521F73"/>
    <w:rsid w:val="0052303A"/>
    <w:rsid w:val="00524A28"/>
    <w:rsid w:val="00525AEE"/>
    <w:rsid w:val="00525CEE"/>
    <w:rsid w:val="00525F0C"/>
    <w:rsid w:val="005275CB"/>
    <w:rsid w:val="00530684"/>
    <w:rsid w:val="005306BB"/>
    <w:rsid w:val="00530A09"/>
    <w:rsid w:val="00530D5A"/>
    <w:rsid w:val="00532C20"/>
    <w:rsid w:val="005332E3"/>
    <w:rsid w:val="00533C7B"/>
    <w:rsid w:val="00535075"/>
    <w:rsid w:val="005350C5"/>
    <w:rsid w:val="00536182"/>
    <w:rsid w:val="0053761A"/>
    <w:rsid w:val="005402C1"/>
    <w:rsid w:val="0054164D"/>
    <w:rsid w:val="00543619"/>
    <w:rsid w:val="00545F7F"/>
    <w:rsid w:val="00546184"/>
    <w:rsid w:val="00546F88"/>
    <w:rsid w:val="00546FD4"/>
    <w:rsid w:val="00547FBA"/>
    <w:rsid w:val="005507B8"/>
    <w:rsid w:val="005507DD"/>
    <w:rsid w:val="0055283F"/>
    <w:rsid w:val="00553BF6"/>
    <w:rsid w:val="0055417F"/>
    <w:rsid w:val="00555237"/>
    <w:rsid w:val="00555360"/>
    <w:rsid w:val="00555830"/>
    <w:rsid w:val="005558EC"/>
    <w:rsid w:val="0055594D"/>
    <w:rsid w:val="00556F8C"/>
    <w:rsid w:val="005602E0"/>
    <w:rsid w:val="00560604"/>
    <w:rsid w:val="00561DF5"/>
    <w:rsid w:val="005644BB"/>
    <w:rsid w:val="00564E3A"/>
    <w:rsid w:val="00565101"/>
    <w:rsid w:val="00565693"/>
    <w:rsid w:val="0056587B"/>
    <w:rsid w:val="005661C8"/>
    <w:rsid w:val="005664D8"/>
    <w:rsid w:val="00566DD9"/>
    <w:rsid w:val="0057070D"/>
    <w:rsid w:val="00572487"/>
    <w:rsid w:val="005736EC"/>
    <w:rsid w:val="00573F16"/>
    <w:rsid w:val="00574491"/>
    <w:rsid w:val="0057571C"/>
    <w:rsid w:val="00575959"/>
    <w:rsid w:val="00575AFC"/>
    <w:rsid w:val="005813F3"/>
    <w:rsid w:val="00581838"/>
    <w:rsid w:val="00581840"/>
    <w:rsid w:val="00582598"/>
    <w:rsid w:val="00583139"/>
    <w:rsid w:val="00583D22"/>
    <w:rsid w:val="00583E39"/>
    <w:rsid w:val="00584A23"/>
    <w:rsid w:val="00585DCB"/>
    <w:rsid w:val="00586313"/>
    <w:rsid w:val="00586D9B"/>
    <w:rsid w:val="00590BF0"/>
    <w:rsid w:val="00591C4D"/>
    <w:rsid w:val="00592242"/>
    <w:rsid w:val="005929FA"/>
    <w:rsid w:val="00592F17"/>
    <w:rsid w:val="005932AC"/>
    <w:rsid w:val="00593448"/>
    <w:rsid w:val="0059344C"/>
    <w:rsid w:val="00594120"/>
    <w:rsid w:val="005943CD"/>
    <w:rsid w:val="00594CBB"/>
    <w:rsid w:val="00594D5F"/>
    <w:rsid w:val="005950AA"/>
    <w:rsid w:val="00595860"/>
    <w:rsid w:val="00596ACA"/>
    <w:rsid w:val="00597946"/>
    <w:rsid w:val="00597B12"/>
    <w:rsid w:val="005A1414"/>
    <w:rsid w:val="005A28EF"/>
    <w:rsid w:val="005A368D"/>
    <w:rsid w:val="005A3C2F"/>
    <w:rsid w:val="005A569E"/>
    <w:rsid w:val="005A7FF7"/>
    <w:rsid w:val="005B1198"/>
    <w:rsid w:val="005B130F"/>
    <w:rsid w:val="005B20B4"/>
    <w:rsid w:val="005B2372"/>
    <w:rsid w:val="005B37B9"/>
    <w:rsid w:val="005B5DF6"/>
    <w:rsid w:val="005B6102"/>
    <w:rsid w:val="005B622F"/>
    <w:rsid w:val="005B648A"/>
    <w:rsid w:val="005B6832"/>
    <w:rsid w:val="005B6DE1"/>
    <w:rsid w:val="005C0803"/>
    <w:rsid w:val="005C1EDA"/>
    <w:rsid w:val="005C31C7"/>
    <w:rsid w:val="005C3459"/>
    <w:rsid w:val="005C3E93"/>
    <w:rsid w:val="005C4022"/>
    <w:rsid w:val="005C4838"/>
    <w:rsid w:val="005C618A"/>
    <w:rsid w:val="005C697F"/>
    <w:rsid w:val="005C6BB0"/>
    <w:rsid w:val="005C6C29"/>
    <w:rsid w:val="005C7733"/>
    <w:rsid w:val="005C7EA4"/>
    <w:rsid w:val="005D021C"/>
    <w:rsid w:val="005D055C"/>
    <w:rsid w:val="005D0975"/>
    <w:rsid w:val="005D0E29"/>
    <w:rsid w:val="005D32E9"/>
    <w:rsid w:val="005D3D63"/>
    <w:rsid w:val="005D4DE5"/>
    <w:rsid w:val="005D5407"/>
    <w:rsid w:val="005D6B74"/>
    <w:rsid w:val="005E0F21"/>
    <w:rsid w:val="005E1BBD"/>
    <w:rsid w:val="005E2031"/>
    <w:rsid w:val="005E4246"/>
    <w:rsid w:val="005E4CF5"/>
    <w:rsid w:val="005E51DF"/>
    <w:rsid w:val="005E7454"/>
    <w:rsid w:val="005E759D"/>
    <w:rsid w:val="005E7C48"/>
    <w:rsid w:val="005F2113"/>
    <w:rsid w:val="005F2CB6"/>
    <w:rsid w:val="005F2D3A"/>
    <w:rsid w:val="005F357C"/>
    <w:rsid w:val="005F3936"/>
    <w:rsid w:val="005F3C3C"/>
    <w:rsid w:val="005F3C9C"/>
    <w:rsid w:val="005F49C5"/>
    <w:rsid w:val="005F537D"/>
    <w:rsid w:val="005F7221"/>
    <w:rsid w:val="005F7480"/>
    <w:rsid w:val="005F7601"/>
    <w:rsid w:val="005F76EE"/>
    <w:rsid w:val="00602284"/>
    <w:rsid w:val="00603256"/>
    <w:rsid w:val="006039BB"/>
    <w:rsid w:val="00604032"/>
    <w:rsid w:val="006048F8"/>
    <w:rsid w:val="00605145"/>
    <w:rsid w:val="00606A9D"/>
    <w:rsid w:val="00607AFD"/>
    <w:rsid w:val="00607D1D"/>
    <w:rsid w:val="00610692"/>
    <w:rsid w:val="00610D42"/>
    <w:rsid w:val="006114C4"/>
    <w:rsid w:val="006118F2"/>
    <w:rsid w:val="0061190E"/>
    <w:rsid w:val="00611FFD"/>
    <w:rsid w:val="00612424"/>
    <w:rsid w:val="00613667"/>
    <w:rsid w:val="0061499E"/>
    <w:rsid w:val="0061659A"/>
    <w:rsid w:val="0061663B"/>
    <w:rsid w:val="006204AE"/>
    <w:rsid w:val="006206B3"/>
    <w:rsid w:val="0062145F"/>
    <w:rsid w:val="00621EA4"/>
    <w:rsid w:val="006221A8"/>
    <w:rsid w:val="0062261F"/>
    <w:rsid w:val="006235D0"/>
    <w:rsid w:val="00623AC5"/>
    <w:rsid w:val="00624E72"/>
    <w:rsid w:val="0062550F"/>
    <w:rsid w:val="00625873"/>
    <w:rsid w:val="006261D7"/>
    <w:rsid w:val="00626D7F"/>
    <w:rsid w:val="00631583"/>
    <w:rsid w:val="00632FB5"/>
    <w:rsid w:val="00633184"/>
    <w:rsid w:val="00633372"/>
    <w:rsid w:val="006337E0"/>
    <w:rsid w:val="006339C9"/>
    <w:rsid w:val="006341F3"/>
    <w:rsid w:val="006341FC"/>
    <w:rsid w:val="00634B46"/>
    <w:rsid w:val="00634F17"/>
    <w:rsid w:val="00635146"/>
    <w:rsid w:val="00635781"/>
    <w:rsid w:val="006363C5"/>
    <w:rsid w:val="00636C54"/>
    <w:rsid w:val="00636EDD"/>
    <w:rsid w:val="00636F55"/>
    <w:rsid w:val="00637682"/>
    <w:rsid w:val="00640C6B"/>
    <w:rsid w:val="0064220A"/>
    <w:rsid w:val="0064253C"/>
    <w:rsid w:val="006431E3"/>
    <w:rsid w:val="00644074"/>
    <w:rsid w:val="00646DF9"/>
    <w:rsid w:val="006474CB"/>
    <w:rsid w:val="00647C79"/>
    <w:rsid w:val="00650643"/>
    <w:rsid w:val="00650C48"/>
    <w:rsid w:val="0065182C"/>
    <w:rsid w:val="006522B4"/>
    <w:rsid w:val="00653B32"/>
    <w:rsid w:val="00656833"/>
    <w:rsid w:val="00657CEF"/>
    <w:rsid w:val="00660E41"/>
    <w:rsid w:val="006611E1"/>
    <w:rsid w:val="00661A14"/>
    <w:rsid w:val="00662111"/>
    <w:rsid w:val="006625C7"/>
    <w:rsid w:val="00662BDB"/>
    <w:rsid w:val="00663157"/>
    <w:rsid w:val="00664BCC"/>
    <w:rsid w:val="0066630F"/>
    <w:rsid w:val="0066748C"/>
    <w:rsid w:val="00667B3E"/>
    <w:rsid w:val="00670854"/>
    <w:rsid w:val="00670E64"/>
    <w:rsid w:val="006723A3"/>
    <w:rsid w:val="006724DA"/>
    <w:rsid w:val="00673653"/>
    <w:rsid w:val="006739F5"/>
    <w:rsid w:val="00673D3D"/>
    <w:rsid w:val="00673FFB"/>
    <w:rsid w:val="006749E6"/>
    <w:rsid w:val="00675F7F"/>
    <w:rsid w:val="0067704A"/>
    <w:rsid w:val="0067796D"/>
    <w:rsid w:val="00681C49"/>
    <w:rsid w:val="00682A05"/>
    <w:rsid w:val="00684ADA"/>
    <w:rsid w:val="00684B91"/>
    <w:rsid w:val="0068614F"/>
    <w:rsid w:val="00686815"/>
    <w:rsid w:val="006874B5"/>
    <w:rsid w:val="0069190B"/>
    <w:rsid w:val="00691FF0"/>
    <w:rsid w:val="006921A6"/>
    <w:rsid w:val="0069283A"/>
    <w:rsid w:val="00694AD2"/>
    <w:rsid w:val="006955B0"/>
    <w:rsid w:val="00696E23"/>
    <w:rsid w:val="006A00D1"/>
    <w:rsid w:val="006A05A0"/>
    <w:rsid w:val="006A1409"/>
    <w:rsid w:val="006A15EB"/>
    <w:rsid w:val="006A2EFE"/>
    <w:rsid w:val="006A3DCF"/>
    <w:rsid w:val="006A3FE9"/>
    <w:rsid w:val="006A4CBD"/>
    <w:rsid w:val="006A5119"/>
    <w:rsid w:val="006A5FB3"/>
    <w:rsid w:val="006A6716"/>
    <w:rsid w:val="006A6E29"/>
    <w:rsid w:val="006B0D14"/>
    <w:rsid w:val="006B3381"/>
    <w:rsid w:val="006B3E00"/>
    <w:rsid w:val="006B4ABD"/>
    <w:rsid w:val="006B4B55"/>
    <w:rsid w:val="006B4E31"/>
    <w:rsid w:val="006B5686"/>
    <w:rsid w:val="006B69CD"/>
    <w:rsid w:val="006B758C"/>
    <w:rsid w:val="006C07B0"/>
    <w:rsid w:val="006C0EAC"/>
    <w:rsid w:val="006C3226"/>
    <w:rsid w:val="006C36EA"/>
    <w:rsid w:val="006C371F"/>
    <w:rsid w:val="006C376E"/>
    <w:rsid w:val="006C4291"/>
    <w:rsid w:val="006C5809"/>
    <w:rsid w:val="006C5A95"/>
    <w:rsid w:val="006C5D00"/>
    <w:rsid w:val="006C6995"/>
    <w:rsid w:val="006C78E2"/>
    <w:rsid w:val="006D0141"/>
    <w:rsid w:val="006D0329"/>
    <w:rsid w:val="006D0E68"/>
    <w:rsid w:val="006D18D8"/>
    <w:rsid w:val="006D3F9D"/>
    <w:rsid w:val="006D66D0"/>
    <w:rsid w:val="006D6FA5"/>
    <w:rsid w:val="006D7182"/>
    <w:rsid w:val="006D7183"/>
    <w:rsid w:val="006D74C7"/>
    <w:rsid w:val="006D7F6D"/>
    <w:rsid w:val="006E04A9"/>
    <w:rsid w:val="006E0691"/>
    <w:rsid w:val="006E0D54"/>
    <w:rsid w:val="006E0EED"/>
    <w:rsid w:val="006E1004"/>
    <w:rsid w:val="006E1356"/>
    <w:rsid w:val="006E1869"/>
    <w:rsid w:val="006E194C"/>
    <w:rsid w:val="006E2F8A"/>
    <w:rsid w:val="006E3C34"/>
    <w:rsid w:val="006E3D64"/>
    <w:rsid w:val="006E44DF"/>
    <w:rsid w:val="006E4868"/>
    <w:rsid w:val="006E4908"/>
    <w:rsid w:val="006E6614"/>
    <w:rsid w:val="006E709C"/>
    <w:rsid w:val="006F025F"/>
    <w:rsid w:val="006F0761"/>
    <w:rsid w:val="006F1D29"/>
    <w:rsid w:val="006F2429"/>
    <w:rsid w:val="006F2668"/>
    <w:rsid w:val="006F2C3D"/>
    <w:rsid w:val="006F2E05"/>
    <w:rsid w:val="006F3176"/>
    <w:rsid w:val="006F48D3"/>
    <w:rsid w:val="006F564B"/>
    <w:rsid w:val="006F5FA7"/>
    <w:rsid w:val="006F6788"/>
    <w:rsid w:val="006F776F"/>
    <w:rsid w:val="006F793D"/>
    <w:rsid w:val="006F7C01"/>
    <w:rsid w:val="007024E5"/>
    <w:rsid w:val="007029F0"/>
    <w:rsid w:val="00702DD2"/>
    <w:rsid w:val="007033E8"/>
    <w:rsid w:val="007034AB"/>
    <w:rsid w:val="007038AB"/>
    <w:rsid w:val="00703B76"/>
    <w:rsid w:val="00703C7D"/>
    <w:rsid w:val="00705505"/>
    <w:rsid w:val="00705604"/>
    <w:rsid w:val="00705DA2"/>
    <w:rsid w:val="00706517"/>
    <w:rsid w:val="00707AE6"/>
    <w:rsid w:val="007107FE"/>
    <w:rsid w:val="00710944"/>
    <w:rsid w:val="00711043"/>
    <w:rsid w:val="00712C4A"/>
    <w:rsid w:val="00714CA9"/>
    <w:rsid w:val="00715B78"/>
    <w:rsid w:val="00716799"/>
    <w:rsid w:val="00716B95"/>
    <w:rsid w:val="00721D14"/>
    <w:rsid w:val="00722611"/>
    <w:rsid w:val="0072623B"/>
    <w:rsid w:val="00730043"/>
    <w:rsid w:val="007304C9"/>
    <w:rsid w:val="007311D2"/>
    <w:rsid w:val="00731301"/>
    <w:rsid w:val="0073170C"/>
    <w:rsid w:val="007319FC"/>
    <w:rsid w:val="0073254E"/>
    <w:rsid w:val="00733714"/>
    <w:rsid w:val="00733C46"/>
    <w:rsid w:val="00734610"/>
    <w:rsid w:val="0074021E"/>
    <w:rsid w:val="00742520"/>
    <w:rsid w:val="00742B22"/>
    <w:rsid w:val="007433AD"/>
    <w:rsid w:val="00743E06"/>
    <w:rsid w:val="00744E96"/>
    <w:rsid w:val="00745449"/>
    <w:rsid w:val="00747506"/>
    <w:rsid w:val="007512F7"/>
    <w:rsid w:val="007519B1"/>
    <w:rsid w:val="00751C78"/>
    <w:rsid w:val="0075210F"/>
    <w:rsid w:val="00753641"/>
    <w:rsid w:val="00753805"/>
    <w:rsid w:val="00754D93"/>
    <w:rsid w:val="0075621C"/>
    <w:rsid w:val="00757872"/>
    <w:rsid w:val="00757D56"/>
    <w:rsid w:val="007609BF"/>
    <w:rsid w:val="00760FB8"/>
    <w:rsid w:val="00763E3C"/>
    <w:rsid w:val="00764619"/>
    <w:rsid w:val="00764C7F"/>
    <w:rsid w:val="00765170"/>
    <w:rsid w:val="00765290"/>
    <w:rsid w:val="0076563C"/>
    <w:rsid w:val="00765FB1"/>
    <w:rsid w:val="00766D0A"/>
    <w:rsid w:val="007678EF"/>
    <w:rsid w:val="007679E0"/>
    <w:rsid w:val="00770998"/>
    <w:rsid w:val="007726AB"/>
    <w:rsid w:val="00772F05"/>
    <w:rsid w:val="007733E3"/>
    <w:rsid w:val="0077345C"/>
    <w:rsid w:val="007739A3"/>
    <w:rsid w:val="007740F0"/>
    <w:rsid w:val="00774A1A"/>
    <w:rsid w:val="00774F3A"/>
    <w:rsid w:val="00775274"/>
    <w:rsid w:val="007764C8"/>
    <w:rsid w:val="007767A0"/>
    <w:rsid w:val="00777A88"/>
    <w:rsid w:val="0078095C"/>
    <w:rsid w:val="00780DCA"/>
    <w:rsid w:val="00781757"/>
    <w:rsid w:val="007827F5"/>
    <w:rsid w:val="00782A2E"/>
    <w:rsid w:val="00782A7B"/>
    <w:rsid w:val="00782C5C"/>
    <w:rsid w:val="007830E8"/>
    <w:rsid w:val="00783BF7"/>
    <w:rsid w:val="00783F8B"/>
    <w:rsid w:val="007843F9"/>
    <w:rsid w:val="00785403"/>
    <w:rsid w:val="0078642B"/>
    <w:rsid w:val="00787FA9"/>
    <w:rsid w:val="0079002E"/>
    <w:rsid w:val="007905CF"/>
    <w:rsid w:val="00791028"/>
    <w:rsid w:val="0079128A"/>
    <w:rsid w:val="00791DBC"/>
    <w:rsid w:val="00792A92"/>
    <w:rsid w:val="00792DCD"/>
    <w:rsid w:val="00794CB2"/>
    <w:rsid w:val="00796892"/>
    <w:rsid w:val="00796E63"/>
    <w:rsid w:val="00797605"/>
    <w:rsid w:val="007A0A52"/>
    <w:rsid w:val="007A2B09"/>
    <w:rsid w:val="007A5907"/>
    <w:rsid w:val="007A59D0"/>
    <w:rsid w:val="007A632A"/>
    <w:rsid w:val="007A6AF8"/>
    <w:rsid w:val="007A6B7C"/>
    <w:rsid w:val="007A6EF7"/>
    <w:rsid w:val="007B0F03"/>
    <w:rsid w:val="007B1262"/>
    <w:rsid w:val="007B201D"/>
    <w:rsid w:val="007B2167"/>
    <w:rsid w:val="007B217E"/>
    <w:rsid w:val="007B2620"/>
    <w:rsid w:val="007B360D"/>
    <w:rsid w:val="007B4002"/>
    <w:rsid w:val="007B4A3C"/>
    <w:rsid w:val="007B679A"/>
    <w:rsid w:val="007B67A8"/>
    <w:rsid w:val="007B6F2A"/>
    <w:rsid w:val="007B7154"/>
    <w:rsid w:val="007C01B3"/>
    <w:rsid w:val="007C028F"/>
    <w:rsid w:val="007C049D"/>
    <w:rsid w:val="007C0720"/>
    <w:rsid w:val="007C0CE5"/>
    <w:rsid w:val="007C0F26"/>
    <w:rsid w:val="007C18FB"/>
    <w:rsid w:val="007C246D"/>
    <w:rsid w:val="007C24F3"/>
    <w:rsid w:val="007C2746"/>
    <w:rsid w:val="007C33C7"/>
    <w:rsid w:val="007C3956"/>
    <w:rsid w:val="007C4ED6"/>
    <w:rsid w:val="007C5F65"/>
    <w:rsid w:val="007C6AD4"/>
    <w:rsid w:val="007C6DC2"/>
    <w:rsid w:val="007D1BB2"/>
    <w:rsid w:val="007D2351"/>
    <w:rsid w:val="007D398B"/>
    <w:rsid w:val="007D3D57"/>
    <w:rsid w:val="007D4169"/>
    <w:rsid w:val="007D43EA"/>
    <w:rsid w:val="007D45D4"/>
    <w:rsid w:val="007D4665"/>
    <w:rsid w:val="007D5188"/>
    <w:rsid w:val="007D6D0E"/>
    <w:rsid w:val="007D73AE"/>
    <w:rsid w:val="007D7775"/>
    <w:rsid w:val="007D7931"/>
    <w:rsid w:val="007E0807"/>
    <w:rsid w:val="007E0C50"/>
    <w:rsid w:val="007E3452"/>
    <w:rsid w:val="007E4020"/>
    <w:rsid w:val="007E4326"/>
    <w:rsid w:val="007E44D6"/>
    <w:rsid w:val="007E57EF"/>
    <w:rsid w:val="007E603D"/>
    <w:rsid w:val="007F04FB"/>
    <w:rsid w:val="007F12C9"/>
    <w:rsid w:val="007F14B0"/>
    <w:rsid w:val="007F1A93"/>
    <w:rsid w:val="007F36DE"/>
    <w:rsid w:val="007F5398"/>
    <w:rsid w:val="007F595B"/>
    <w:rsid w:val="007F7670"/>
    <w:rsid w:val="007F795E"/>
    <w:rsid w:val="007F7D83"/>
    <w:rsid w:val="007F7ED2"/>
    <w:rsid w:val="007F7F8A"/>
    <w:rsid w:val="008014F9"/>
    <w:rsid w:val="008037E2"/>
    <w:rsid w:val="008039D9"/>
    <w:rsid w:val="00805F78"/>
    <w:rsid w:val="00807056"/>
    <w:rsid w:val="00807308"/>
    <w:rsid w:val="00807851"/>
    <w:rsid w:val="00807CBA"/>
    <w:rsid w:val="00812112"/>
    <w:rsid w:val="008131B7"/>
    <w:rsid w:val="00813E69"/>
    <w:rsid w:val="00816F77"/>
    <w:rsid w:val="00820268"/>
    <w:rsid w:val="00820A6C"/>
    <w:rsid w:val="0082123C"/>
    <w:rsid w:val="00821A32"/>
    <w:rsid w:val="008220A6"/>
    <w:rsid w:val="00822102"/>
    <w:rsid w:val="008234D4"/>
    <w:rsid w:val="00823DD1"/>
    <w:rsid w:val="00825865"/>
    <w:rsid w:val="00825C22"/>
    <w:rsid w:val="008275B3"/>
    <w:rsid w:val="00827A4D"/>
    <w:rsid w:val="008303E2"/>
    <w:rsid w:val="00830C3E"/>
    <w:rsid w:val="00831B10"/>
    <w:rsid w:val="00832454"/>
    <w:rsid w:val="0083316B"/>
    <w:rsid w:val="00833905"/>
    <w:rsid w:val="00834468"/>
    <w:rsid w:val="00834543"/>
    <w:rsid w:val="00834F93"/>
    <w:rsid w:val="00835261"/>
    <w:rsid w:val="00835ACB"/>
    <w:rsid w:val="00835CE3"/>
    <w:rsid w:val="00841E2A"/>
    <w:rsid w:val="0084234E"/>
    <w:rsid w:val="008425FE"/>
    <w:rsid w:val="0084349B"/>
    <w:rsid w:val="008438C7"/>
    <w:rsid w:val="00843935"/>
    <w:rsid w:val="008439A3"/>
    <w:rsid w:val="00845799"/>
    <w:rsid w:val="00846579"/>
    <w:rsid w:val="00846D5D"/>
    <w:rsid w:val="0085064C"/>
    <w:rsid w:val="008506CE"/>
    <w:rsid w:val="00850FD2"/>
    <w:rsid w:val="0085156F"/>
    <w:rsid w:val="0085284E"/>
    <w:rsid w:val="00853C29"/>
    <w:rsid w:val="008550FE"/>
    <w:rsid w:val="008561C1"/>
    <w:rsid w:val="0085642C"/>
    <w:rsid w:val="00856C13"/>
    <w:rsid w:val="00857462"/>
    <w:rsid w:val="0085796B"/>
    <w:rsid w:val="00861269"/>
    <w:rsid w:val="00861DDB"/>
    <w:rsid w:val="00862050"/>
    <w:rsid w:val="00862B40"/>
    <w:rsid w:val="00862B99"/>
    <w:rsid w:val="00863492"/>
    <w:rsid w:val="00864139"/>
    <w:rsid w:val="008653A8"/>
    <w:rsid w:val="0086628A"/>
    <w:rsid w:val="0086779D"/>
    <w:rsid w:val="008704F1"/>
    <w:rsid w:val="00870835"/>
    <w:rsid w:val="00873379"/>
    <w:rsid w:val="00873749"/>
    <w:rsid w:val="00874227"/>
    <w:rsid w:val="00874902"/>
    <w:rsid w:val="00874C1D"/>
    <w:rsid w:val="008768BF"/>
    <w:rsid w:val="00876CFC"/>
    <w:rsid w:val="008770B1"/>
    <w:rsid w:val="00877D1E"/>
    <w:rsid w:val="008806A3"/>
    <w:rsid w:val="00881B48"/>
    <w:rsid w:val="008834A4"/>
    <w:rsid w:val="008839BF"/>
    <w:rsid w:val="00883DE0"/>
    <w:rsid w:val="00884F23"/>
    <w:rsid w:val="0088501B"/>
    <w:rsid w:val="008865B7"/>
    <w:rsid w:val="008902A2"/>
    <w:rsid w:val="00890EA6"/>
    <w:rsid w:val="00890F5A"/>
    <w:rsid w:val="00891667"/>
    <w:rsid w:val="00891FD3"/>
    <w:rsid w:val="00892C00"/>
    <w:rsid w:val="0089319B"/>
    <w:rsid w:val="008932EC"/>
    <w:rsid w:val="0089339B"/>
    <w:rsid w:val="0089414A"/>
    <w:rsid w:val="00895A5F"/>
    <w:rsid w:val="00896D74"/>
    <w:rsid w:val="0089724A"/>
    <w:rsid w:val="008973C9"/>
    <w:rsid w:val="008A0E8F"/>
    <w:rsid w:val="008A149F"/>
    <w:rsid w:val="008A1B17"/>
    <w:rsid w:val="008A1E54"/>
    <w:rsid w:val="008A2590"/>
    <w:rsid w:val="008A3D91"/>
    <w:rsid w:val="008A401C"/>
    <w:rsid w:val="008A501C"/>
    <w:rsid w:val="008A6756"/>
    <w:rsid w:val="008B0548"/>
    <w:rsid w:val="008B13AB"/>
    <w:rsid w:val="008B1EA0"/>
    <w:rsid w:val="008B2014"/>
    <w:rsid w:val="008B2F30"/>
    <w:rsid w:val="008B32EE"/>
    <w:rsid w:val="008B3D2B"/>
    <w:rsid w:val="008B5D51"/>
    <w:rsid w:val="008B6D3B"/>
    <w:rsid w:val="008B7623"/>
    <w:rsid w:val="008C14B6"/>
    <w:rsid w:val="008C264E"/>
    <w:rsid w:val="008C35C4"/>
    <w:rsid w:val="008C3A99"/>
    <w:rsid w:val="008C4087"/>
    <w:rsid w:val="008C4B72"/>
    <w:rsid w:val="008C5D2E"/>
    <w:rsid w:val="008C61A9"/>
    <w:rsid w:val="008C788E"/>
    <w:rsid w:val="008D09D3"/>
    <w:rsid w:val="008D1779"/>
    <w:rsid w:val="008D27D5"/>
    <w:rsid w:val="008D3DA6"/>
    <w:rsid w:val="008D477C"/>
    <w:rsid w:val="008D4C72"/>
    <w:rsid w:val="008D59C0"/>
    <w:rsid w:val="008D5B9B"/>
    <w:rsid w:val="008E07F6"/>
    <w:rsid w:val="008E47F3"/>
    <w:rsid w:val="008E5220"/>
    <w:rsid w:val="008E5A41"/>
    <w:rsid w:val="008E5FCC"/>
    <w:rsid w:val="008E721E"/>
    <w:rsid w:val="008E7AAA"/>
    <w:rsid w:val="008F0753"/>
    <w:rsid w:val="008F0909"/>
    <w:rsid w:val="008F0FC6"/>
    <w:rsid w:val="008F22DE"/>
    <w:rsid w:val="008F5181"/>
    <w:rsid w:val="008F6277"/>
    <w:rsid w:val="008F70EA"/>
    <w:rsid w:val="008F7466"/>
    <w:rsid w:val="008F748C"/>
    <w:rsid w:val="008F7C1E"/>
    <w:rsid w:val="00900420"/>
    <w:rsid w:val="009007B3"/>
    <w:rsid w:val="00900F2F"/>
    <w:rsid w:val="00901518"/>
    <w:rsid w:val="00901593"/>
    <w:rsid w:val="009017B7"/>
    <w:rsid w:val="00901D5E"/>
    <w:rsid w:val="009028C2"/>
    <w:rsid w:val="009029A4"/>
    <w:rsid w:val="00904212"/>
    <w:rsid w:val="00904A74"/>
    <w:rsid w:val="00904D07"/>
    <w:rsid w:val="00906571"/>
    <w:rsid w:val="00906991"/>
    <w:rsid w:val="00906E8F"/>
    <w:rsid w:val="00910980"/>
    <w:rsid w:val="00913E29"/>
    <w:rsid w:val="0091607E"/>
    <w:rsid w:val="00916613"/>
    <w:rsid w:val="00916F0A"/>
    <w:rsid w:val="00920284"/>
    <w:rsid w:val="00920D69"/>
    <w:rsid w:val="00921E1E"/>
    <w:rsid w:val="00922829"/>
    <w:rsid w:val="00922E46"/>
    <w:rsid w:val="0092423C"/>
    <w:rsid w:val="009245FD"/>
    <w:rsid w:val="00925B63"/>
    <w:rsid w:val="00926C55"/>
    <w:rsid w:val="00930432"/>
    <w:rsid w:val="00930CA6"/>
    <w:rsid w:val="00931B3C"/>
    <w:rsid w:val="00931B9D"/>
    <w:rsid w:val="009333C8"/>
    <w:rsid w:val="00933721"/>
    <w:rsid w:val="00933AB0"/>
    <w:rsid w:val="00934230"/>
    <w:rsid w:val="009358BD"/>
    <w:rsid w:val="00935B39"/>
    <w:rsid w:val="00936215"/>
    <w:rsid w:val="009373F7"/>
    <w:rsid w:val="00940631"/>
    <w:rsid w:val="00940CA4"/>
    <w:rsid w:val="00942362"/>
    <w:rsid w:val="00942830"/>
    <w:rsid w:val="009433C8"/>
    <w:rsid w:val="0094359B"/>
    <w:rsid w:val="00944DF6"/>
    <w:rsid w:val="00946318"/>
    <w:rsid w:val="00946483"/>
    <w:rsid w:val="00947121"/>
    <w:rsid w:val="00947518"/>
    <w:rsid w:val="00950084"/>
    <w:rsid w:val="0095071B"/>
    <w:rsid w:val="00950E78"/>
    <w:rsid w:val="00950ED7"/>
    <w:rsid w:val="00951F2E"/>
    <w:rsid w:val="0095233F"/>
    <w:rsid w:val="00952B59"/>
    <w:rsid w:val="00954E45"/>
    <w:rsid w:val="009573D6"/>
    <w:rsid w:val="00957F8E"/>
    <w:rsid w:val="00957FF3"/>
    <w:rsid w:val="00960484"/>
    <w:rsid w:val="00960C82"/>
    <w:rsid w:val="00961149"/>
    <w:rsid w:val="00961328"/>
    <w:rsid w:val="00961341"/>
    <w:rsid w:val="00962C5C"/>
    <w:rsid w:val="009630BF"/>
    <w:rsid w:val="00964615"/>
    <w:rsid w:val="0096694A"/>
    <w:rsid w:val="009671B7"/>
    <w:rsid w:val="009701BA"/>
    <w:rsid w:val="00970D28"/>
    <w:rsid w:val="00970EA0"/>
    <w:rsid w:val="0097143D"/>
    <w:rsid w:val="009720AE"/>
    <w:rsid w:val="0097248C"/>
    <w:rsid w:val="00972A07"/>
    <w:rsid w:val="00972F1F"/>
    <w:rsid w:val="00973125"/>
    <w:rsid w:val="009742EB"/>
    <w:rsid w:val="00974920"/>
    <w:rsid w:val="0097529F"/>
    <w:rsid w:val="00975377"/>
    <w:rsid w:val="00976243"/>
    <w:rsid w:val="009773EB"/>
    <w:rsid w:val="009774BF"/>
    <w:rsid w:val="009777B8"/>
    <w:rsid w:val="00977A0F"/>
    <w:rsid w:val="00980249"/>
    <w:rsid w:val="00980CB6"/>
    <w:rsid w:val="0098103B"/>
    <w:rsid w:val="0098123A"/>
    <w:rsid w:val="0098229E"/>
    <w:rsid w:val="0098277F"/>
    <w:rsid w:val="00982BFC"/>
    <w:rsid w:val="00982D60"/>
    <w:rsid w:val="00982F82"/>
    <w:rsid w:val="00983378"/>
    <w:rsid w:val="009834DD"/>
    <w:rsid w:val="00983ABF"/>
    <w:rsid w:val="009855B8"/>
    <w:rsid w:val="0098612D"/>
    <w:rsid w:val="009863F7"/>
    <w:rsid w:val="009865EF"/>
    <w:rsid w:val="00986A2E"/>
    <w:rsid w:val="00986B0B"/>
    <w:rsid w:val="00987668"/>
    <w:rsid w:val="00987838"/>
    <w:rsid w:val="009909E6"/>
    <w:rsid w:val="009930F2"/>
    <w:rsid w:val="00993E14"/>
    <w:rsid w:val="00993E5E"/>
    <w:rsid w:val="0099437A"/>
    <w:rsid w:val="0099520C"/>
    <w:rsid w:val="00995A4A"/>
    <w:rsid w:val="00997778"/>
    <w:rsid w:val="009977DF"/>
    <w:rsid w:val="009A1323"/>
    <w:rsid w:val="009A1B00"/>
    <w:rsid w:val="009A1C84"/>
    <w:rsid w:val="009A2543"/>
    <w:rsid w:val="009A375D"/>
    <w:rsid w:val="009A40AB"/>
    <w:rsid w:val="009A45B7"/>
    <w:rsid w:val="009A6299"/>
    <w:rsid w:val="009A7C94"/>
    <w:rsid w:val="009B029F"/>
    <w:rsid w:val="009B043B"/>
    <w:rsid w:val="009B2CB7"/>
    <w:rsid w:val="009B39E4"/>
    <w:rsid w:val="009B4E65"/>
    <w:rsid w:val="009B4FC4"/>
    <w:rsid w:val="009B5907"/>
    <w:rsid w:val="009B5C12"/>
    <w:rsid w:val="009B679A"/>
    <w:rsid w:val="009C0105"/>
    <w:rsid w:val="009C0A0F"/>
    <w:rsid w:val="009C0E59"/>
    <w:rsid w:val="009C1C9F"/>
    <w:rsid w:val="009C28F8"/>
    <w:rsid w:val="009C36DA"/>
    <w:rsid w:val="009C3EB8"/>
    <w:rsid w:val="009C4191"/>
    <w:rsid w:val="009C54B3"/>
    <w:rsid w:val="009D032E"/>
    <w:rsid w:val="009D075B"/>
    <w:rsid w:val="009D10AC"/>
    <w:rsid w:val="009D143D"/>
    <w:rsid w:val="009D368D"/>
    <w:rsid w:val="009D37D7"/>
    <w:rsid w:val="009D39B5"/>
    <w:rsid w:val="009D3D38"/>
    <w:rsid w:val="009D5D52"/>
    <w:rsid w:val="009D7428"/>
    <w:rsid w:val="009D7B1E"/>
    <w:rsid w:val="009D7F5B"/>
    <w:rsid w:val="009E0474"/>
    <w:rsid w:val="009E0FAC"/>
    <w:rsid w:val="009E1D9F"/>
    <w:rsid w:val="009E2364"/>
    <w:rsid w:val="009E23BE"/>
    <w:rsid w:val="009E26C0"/>
    <w:rsid w:val="009E3205"/>
    <w:rsid w:val="009E49F3"/>
    <w:rsid w:val="009E5A07"/>
    <w:rsid w:val="009E5C27"/>
    <w:rsid w:val="009F0196"/>
    <w:rsid w:val="009F114A"/>
    <w:rsid w:val="009F275A"/>
    <w:rsid w:val="009F36A1"/>
    <w:rsid w:val="009F37C8"/>
    <w:rsid w:val="009F4DCD"/>
    <w:rsid w:val="009F50EF"/>
    <w:rsid w:val="009F55C8"/>
    <w:rsid w:val="009F5B5E"/>
    <w:rsid w:val="009F771C"/>
    <w:rsid w:val="00A01135"/>
    <w:rsid w:val="00A011C1"/>
    <w:rsid w:val="00A011F5"/>
    <w:rsid w:val="00A011FF"/>
    <w:rsid w:val="00A01FBC"/>
    <w:rsid w:val="00A020A9"/>
    <w:rsid w:val="00A0276F"/>
    <w:rsid w:val="00A02800"/>
    <w:rsid w:val="00A02D99"/>
    <w:rsid w:val="00A032F7"/>
    <w:rsid w:val="00A058AA"/>
    <w:rsid w:val="00A05D13"/>
    <w:rsid w:val="00A06126"/>
    <w:rsid w:val="00A07306"/>
    <w:rsid w:val="00A076C6"/>
    <w:rsid w:val="00A07F2F"/>
    <w:rsid w:val="00A109D8"/>
    <w:rsid w:val="00A11F28"/>
    <w:rsid w:val="00A120CC"/>
    <w:rsid w:val="00A12AD8"/>
    <w:rsid w:val="00A1312D"/>
    <w:rsid w:val="00A13384"/>
    <w:rsid w:val="00A1513C"/>
    <w:rsid w:val="00A16E4E"/>
    <w:rsid w:val="00A222C8"/>
    <w:rsid w:val="00A22307"/>
    <w:rsid w:val="00A27B90"/>
    <w:rsid w:val="00A316CB"/>
    <w:rsid w:val="00A31E88"/>
    <w:rsid w:val="00A3274D"/>
    <w:rsid w:val="00A32DC6"/>
    <w:rsid w:val="00A33FA2"/>
    <w:rsid w:val="00A35038"/>
    <w:rsid w:val="00A35302"/>
    <w:rsid w:val="00A35335"/>
    <w:rsid w:val="00A35B53"/>
    <w:rsid w:val="00A35E80"/>
    <w:rsid w:val="00A35F6A"/>
    <w:rsid w:val="00A37B11"/>
    <w:rsid w:val="00A37BDC"/>
    <w:rsid w:val="00A37D40"/>
    <w:rsid w:val="00A37F28"/>
    <w:rsid w:val="00A40A01"/>
    <w:rsid w:val="00A40B3C"/>
    <w:rsid w:val="00A40E80"/>
    <w:rsid w:val="00A40FF5"/>
    <w:rsid w:val="00A41AAD"/>
    <w:rsid w:val="00A42E0A"/>
    <w:rsid w:val="00A43139"/>
    <w:rsid w:val="00A43D1A"/>
    <w:rsid w:val="00A444EA"/>
    <w:rsid w:val="00A44CE9"/>
    <w:rsid w:val="00A44FD4"/>
    <w:rsid w:val="00A455B6"/>
    <w:rsid w:val="00A4664A"/>
    <w:rsid w:val="00A50447"/>
    <w:rsid w:val="00A504D4"/>
    <w:rsid w:val="00A50F00"/>
    <w:rsid w:val="00A51486"/>
    <w:rsid w:val="00A51C25"/>
    <w:rsid w:val="00A52E38"/>
    <w:rsid w:val="00A52F5D"/>
    <w:rsid w:val="00A5317B"/>
    <w:rsid w:val="00A54959"/>
    <w:rsid w:val="00A54D58"/>
    <w:rsid w:val="00A54FF8"/>
    <w:rsid w:val="00A55AAC"/>
    <w:rsid w:val="00A563C6"/>
    <w:rsid w:val="00A570EC"/>
    <w:rsid w:val="00A61B8D"/>
    <w:rsid w:val="00A61DE1"/>
    <w:rsid w:val="00A6417D"/>
    <w:rsid w:val="00A650A3"/>
    <w:rsid w:val="00A651D6"/>
    <w:rsid w:val="00A65306"/>
    <w:rsid w:val="00A653D3"/>
    <w:rsid w:val="00A66C9C"/>
    <w:rsid w:val="00A67760"/>
    <w:rsid w:val="00A70DEE"/>
    <w:rsid w:val="00A71308"/>
    <w:rsid w:val="00A71F3E"/>
    <w:rsid w:val="00A72326"/>
    <w:rsid w:val="00A72774"/>
    <w:rsid w:val="00A72982"/>
    <w:rsid w:val="00A74637"/>
    <w:rsid w:val="00A74BAA"/>
    <w:rsid w:val="00A75876"/>
    <w:rsid w:val="00A75A14"/>
    <w:rsid w:val="00A76A1B"/>
    <w:rsid w:val="00A76A4B"/>
    <w:rsid w:val="00A7728A"/>
    <w:rsid w:val="00A77F3C"/>
    <w:rsid w:val="00A8078F"/>
    <w:rsid w:val="00A808D8"/>
    <w:rsid w:val="00A81160"/>
    <w:rsid w:val="00A8173B"/>
    <w:rsid w:val="00A83ABB"/>
    <w:rsid w:val="00A847FF"/>
    <w:rsid w:val="00A8523A"/>
    <w:rsid w:val="00A87AC2"/>
    <w:rsid w:val="00A87E07"/>
    <w:rsid w:val="00A900DD"/>
    <w:rsid w:val="00A9030A"/>
    <w:rsid w:val="00A90C42"/>
    <w:rsid w:val="00A91101"/>
    <w:rsid w:val="00A91873"/>
    <w:rsid w:val="00A927B9"/>
    <w:rsid w:val="00A93081"/>
    <w:rsid w:val="00A934D8"/>
    <w:rsid w:val="00A9357D"/>
    <w:rsid w:val="00A93982"/>
    <w:rsid w:val="00A94787"/>
    <w:rsid w:val="00A97156"/>
    <w:rsid w:val="00A97F64"/>
    <w:rsid w:val="00AA0063"/>
    <w:rsid w:val="00AA01AD"/>
    <w:rsid w:val="00AA023A"/>
    <w:rsid w:val="00AA025B"/>
    <w:rsid w:val="00AA1E83"/>
    <w:rsid w:val="00AA2C30"/>
    <w:rsid w:val="00AA2DA4"/>
    <w:rsid w:val="00AA399F"/>
    <w:rsid w:val="00AA407B"/>
    <w:rsid w:val="00AA437B"/>
    <w:rsid w:val="00AA4DBD"/>
    <w:rsid w:val="00AA5681"/>
    <w:rsid w:val="00AA585F"/>
    <w:rsid w:val="00AA58F6"/>
    <w:rsid w:val="00AA73B8"/>
    <w:rsid w:val="00AB1EEA"/>
    <w:rsid w:val="00AB2704"/>
    <w:rsid w:val="00AB27FE"/>
    <w:rsid w:val="00AB3CD8"/>
    <w:rsid w:val="00AB48CB"/>
    <w:rsid w:val="00AB5AE0"/>
    <w:rsid w:val="00AB5CED"/>
    <w:rsid w:val="00AB675F"/>
    <w:rsid w:val="00AB6AE0"/>
    <w:rsid w:val="00AC09DC"/>
    <w:rsid w:val="00AC20E2"/>
    <w:rsid w:val="00AC43A8"/>
    <w:rsid w:val="00AC6DE0"/>
    <w:rsid w:val="00AC6EE9"/>
    <w:rsid w:val="00AC783A"/>
    <w:rsid w:val="00AC7C8F"/>
    <w:rsid w:val="00AD159A"/>
    <w:rsid w:val="00AD35A3"/>
    <w:rsid w:val="00AD3E80"/>
    <w:rsid w:val="00AD47A6"/>
    <w:rsid w:val="00AD57DD"/>
    <w:rsid w:val="00AD5FA1"/>
    <w:rsid w:val="00AD64FE"/>
    <w:rsid w:val="00AD6A2E"/>
    <w:rsid w:val="00AD7C8A"/>
    <w:rsid w:val="00AE0646"/>
    <w:rsid w:val="00AE160E"/>
    <w:rsid w:val="00AE3056"/>
    <w:rsid w:val="00AE372A"/>
    <w:rsid w:val="00AE3907"/>
    <w:rsid w:val="00AE39B3"/>
    <w:rsid w:val="00AE47D9"/>
    <w:rsid w:val="00AE489C"/>
    <w:rsid w:val="00AE4A15"/>
    <w:rsid w:val="00AE6556"/>
    <w:rsid w:val="00AE6A30"/>
    <w:rsid w:val="00AE7FB4"/>
    <w:rsid w:val="00AF03D9"/>
    <w:rsid w:val="00AF10D1"/>
    <w:rsid w:val="00AF13B2"/>
    <w:rsid w:val="00AF1E38"/>
    <w:rsid w:val="00AF2BF2"/>
    <w:rsid w:val="00AF3B9A"/>
    <w:rsid w:val="00AF4868"/>
    <w:rsid w:val="00AF587D"/>
    <w:rsid w:val="00AF7A05"/>
    <w:rsid w:val="00B01274"/>
    <w:rsid w:val="00B01FCB"/>
    <w:rsid w:val="00B03AE4"/>
    <w:rsid w:val="00B05010"/>
    <w:rsid w:val="00B05D72"/>
    <w:rsid w:val="00B06BFF"/>
    <w:rsid w:val="00B1020C"/>
    <w:rsid w:val="00B102A6"/>
    <w:rsid w:val="00B13DB2"/>
    <w:rsid w:val="00B14786"/>
    <w:rsid w:val="00B14E93"/>
    <w:rsid w:val="00B2124F"/>
    <w:rsid w:val="00B222CE"/>
    <w:rsid w:val="00B2368A"/>
    <w:rsid w:val="00B23BBD"/>
    <w:rsid w:val="00B24A19"/>
    <w:rsid w:val="00B251CE"/>
    <w:rsid w:val="00B25307"/>
    <w:rsid w:val="00B256E5"/>
    <w:rsid w:val="00B26664"/>
    <w:rsid w:val="00B26B10"/>
    <w:rsid w:val="00B27409"/>
    <w:rsid w:val="00B278D8"/>
    <w:rsid w:val="00B30256"/>
    <w:rsid w:val="00B30AFF"/>
    <w:rsid w:val="00B30C4D"/>
    <w:rsid w:val="00B3115F"/>
    <w:rsid w:val="00B31CAB"/>
    <w:rsid w:val="00B32B99"/>
    <w:rsid w:val="00B33873"/>
    <w:rsid w:val="00B33961"/>
    <w:rsid w:val="00B33D14"/>
    <w:rsid w:val="00B3512D"/>
    <w:rsid w:val="00B35441"/>
    <w:rsid w:val="00B35FEB"/>
    <w:rsid w:val="00B36AAE"/>
    <w:rsid w:val="00B36D23"/>
    <w:rsid w:val="00B36E94"/>
    <w:rsid w:val="00B37706"/>
    <w:rsid w:val="00B37BD7"/>
    <w:rsid w:val="00B415BC"/>
    <w:rsid w:val="00B42428"/>
    <w:rsid w:val="00B429D5"/>
    <w:rsid w:val="00B42A1F"/>
    <w:rsid w:val="00B42E24"/>
    <w:rsid w:val="00B4311E"/>
    <w:rsid w:val="00B45FB2"/>
    <w:rsid w:val="00B469EE"/>
    <w:rsid w:val="00B4752B"/>
    <w:rsid w:val="00B514B6"/>
    <w:rsid w:val="00B51FC4"/>
    <w:rsid w:val="00B55444"/>
    <w:rsid w:val="00B55676"/>
    <w:rsid w:val="00B55A69"/>
    <w:rsid w:val="00B56B97"/>
    <w:rsid w:val="00B56CD3"/>
    <w:rsid w:val="00B56D70"/>
    <w:rsid w:val="00B60567"/>
    <w:rsid w:val="00B60571"/>
    <w:rsid w:val="00B615A3"/>
    <w:rsid w:val="00B61B32"/>
    <w:rsid w:val="00B61BC5"/>
    <w:rsid w:val="00B61E5C"/>
    <w:rsid w:val="00B627C9"/>
    <w:rsid w:val="00B664F6"/>
    <w:rsid w:val="00B67252"/>
    <w:rsid w:val="00B7132A"/>
    <w:rsid w:val="00B71F60"/>
    <w:rsid w:val="00B74576"/>
    <w:rsid w:val="00B751C0"/>
    <w:rsid w:val="00B761E7"/>
    <w:rsid w:val="00B7686C"/>
    <w:rsid w:val="00B769F3"/>
    <w:rsid w:val="00B807F6"/>
    <w:rsid w:val="00B8241B"/>
    <w:rsid w:val="00B83405"/>
    <w:rsid w:val="00B856FE"/>
    <w:rsid w:val="00B8692B"/>
    <w:rsid w:val="00B877D8"/>
    <w:rsid w:val="00B9017D"/>
    <w:rsid w:val="00B902D5"/>
    <w:rsid w:val="00B904A3"/>
    <w:rsid w:val="00B90CE6"/>
    <w:rsid w:val="00B91A4A"/>
    <w:rsid w:val="00B92360"/>
    <w:rsid w:val="00B9374B"/>
    <w:rsid w:val="00B93896"/>
    <w:rsid w:val="00B97037"/>
    <w:rsid w:val="00B97ABF"/>
    <w:rsid w:val="00B97F57"/>
    <w:rsid w:val="00BA0232"/>
    <w:rsid w:val="00BA0A9F"/>
    <w:rsid w:val="00BA0C4A"/>
    <w:rsid w:val="00BA1146"/>
    <w:rsid w:val="00BA163A"/>
    <w:rsid w:val="00BA2A76"/>
    <w:rsid w:val="00BA2C6B"/>
    <w:rsid w:val="00BA3B45"/>
    <w:rsid w:val="00BA43BC"/>
    <w:rsid w:val="00BA4613"/>
    <w:rsid w:val="00BA76D9"/>
    <w:rsid w:val="00BA7915"/>
    <w:rsid w:val="00BB0490"/>
    <w:rsid w:val="00BB14CF"/>
    <w:rsid w:val="00BB1DD0"/>
    <w:rsid w:val="00BB31FC"/>
    <w:rsid w:val="00BB353E"/>
    <w:rsid w:val="00BB5C0D"/>
    <w:rsid w:val="00BB5E6A"/>
    <w:rsid w:val="00BB7030"/>
    <w:rsid w:val="00BB79C1"/>
    <w:rsid w:val="00BC045E"/>
    <w:rsid w:val="00BC059B"/>
    <w:rsid w:val="00BC0944"/>
    <w:rsid w:val="00BC1744"/>
    <w:rsid w:val="00BC2D89"/>
    <w:rsid w:val="00BC3C09"/>
    <w:rsid w:val="00BC3CC2"/>
    <w:rsid w:val="00BC55A5"/>
    <w:rsid w:val="00BC64D5"/>
    <w:rsid w:val="00BC6709"/>
    <w:rsid w:val="00BC6FEC"/>
    <w:rsid w:val="00BC737F"/>
    <w:rsid w:val="00BC73A4"/>
    <w:rsid w:val="00BD146D"/>
    <w:rsid w:val="00BD18A7"/>
    <w:rsid w:val="00BD19C5"/>
    <w:rsid w:val="00BD1D17"/>
    <w:rsid w:val="00BD1D2D"/>
    <w:rsid w:val="00BD1D83"/>
    <w:rsid w:val="00BD28E8"/>
    <w:rsid w:val="00BD44D1"/>
    <w:rsid w:val="00BD4794"/>
    <w:rsid w:val="00BD4A87"/>
    <w:rsid w:val="00BD53C7"/>
    <w:rsid w:val="00BD6105"/>
    <w:rsid w:val="00BD617C"/>
    <w:rsid w:val="00BD6426"/>
    <w:rsid w:val="00BE054B"/>
    <w:rsid w:val="00BE2753"/>
    <w:rsid w:val="00BE28A1"/>
    <w:rsid w:val="00BE2FDE"/>
    <w:rsid w:val="00BE311D"/>
    <w:rsid w:val="00BE32B1"/>
    <w:rsid w:val="00BE332B"/>
    <w:rsid w:val="00BE3ECD"/>
    <w:rsid w:val="00BE46D7"/>
    <w:rsid w:val="00BE475B"/>
    <w:rsid w:val="00BE50C0"/>
    <w:rsid w:val="00BE5938"/>
    <w:rsid w:val="00BE5E38"/>
    <w:rsid w:val="00BE5EC8"/>
    <w:rsid w:val="00BE5FA9"/>
    <w:rsid w:val="00BE692A"/>
    <w:rsid w:val="00BE71BD"/>
    <w:rsid w:val="00BF07F2"/>
    <w:rsid w:val="00BF15B3"/>
    <w:rsid w:val="00BF1716"/>
    <w:rsid w:val="00BF2342"/>
    <w:rsid w:val="00BF290F"/>
    <w:rsid w:val="00BF379F"/>
    <w:rsid w:val="00BF3AEA"/>
    <w:rsid w:val="00BF4454"/>
    <w:rsid w:val="00BF50CF"/>
    <w:rsid w:val="00BF5A91"/>
    <w:rsid w:val="00BF5C34"/>
    <w:rsid w:val="00C01360"/>
    <w:rsid w:val="00C025ED"/>
    <w:rsid w:val="00C02C58"/>
    <w:rsid w:val="00C02D57"/>
    <w:rsid w:val="00C058A3"/>
    <w:rsid w:val="00C079D6"/>
    <w:rsid w:val="00C1071D"/>
    <w:rsid w:val="00C117D8"/>
    <w:rsid w:val="00C11826"/>
    <w:rsid w:val="00C119B4"/>
    <w:rsid w:val="00C11AA7"/>
    <w:rsid w:val="00C122D1"/>
    <w:rsid w:val="00C1245D"/>
    <w:rsid w:val="00C127B7"/>
    <w:rsid w:val="00C13014"/>
    <w:rsid w:val="00C131CA"/>
    <w:rsid w:val="00C13665"/>
    <w:rsid w:val="00C136C2"/>
    <w:rsid w:val="00C13A9B"/>
    <w:rsid w:val="00C13EE8"/>
    <w:rsid w:val="00C13FA0"/>
    <w:rsid w:val="00C14CE6"/>
    <w:rsid w:val="00C14D5A"/>
    <w:rsid w:val="00C20DED"/>
    <w:rsid w:val="00C20FF3"/>
    <w:rsid w:val="00C21515"/>
    <w:rsid w:val="00C22D9F"/>
    <w:rsid w:val="00C236BC"/>
    <w:rsid w:val="00C2460C"/>
    <w:rsid w:val="00C24FCD"/>
    <w:rsid w:val="00C26942"/>
    <w:rsid w:val="00C2740D"/>
    <w:rsid w:val="00C30A38"/>
    <w:rsid w:val="00C32354"/>
    <w:rsid w:val="00C32577"/>
    <w:rsid w:val="00C3374A"/>
    <w:rsid w:val="00C33E52"/>
    <w:rsid w:val="00C34924"/>
    <w:rsid w:val="00C34E40"/>
    <w:rsid w:val="00C36536"/>
    <w:rsid w:val="00C36BD2"/>
    <w:rsid w:val="00C40BBC"/>
    <w:rsid w:val="00C41A0D"/>
    <w:rsid w:val="00C41C02"/>
    <w:rsid w:val="00C434CF"/>
    <w:rsid w:val="00C43AD8"/>
    <w:rsid w:val="00C4412B"/>
    <w:rsid w:val="00C444C5"/>
    <w:rsid w:val="00C45348"/>
    <w:rsid w:val="00C46D1F"/>
    <w:rsid w:val="00C50C6B"/>
    <w:rsid w:val="00C521C3"/>
    <w:rsid w:val="00C53508"/>
    <w:rsid w:val="00C537CF"/>
    <w:rsid w:val="00C53AFD"/>
    <w:rsid w:val="00C54B5A"/>
    <w:rsid w:val="00C5564C"/>
    <w:rsid w:val="00C55AF4"/>
    <w:rsid w:val="00C5605D"/>
    <w:rsid w:val="00C57D14"/>
    <w:rsid w:val="00C60E79"/>
    <w:rsid w:val="00C61312"/>
    <w:rsid w:val="00C61BAB"/>
    <w:rsid w:val="00C62774"/>
    <w:rsid w:val="00C64EE4"/>
    <w:rsid w:val="00C65738"/>
    <w:rsid w:val="00C66835"/>
    <w:rsid w:val="00C672DF"/>
    <w:rsid w:val="00C71243"/>
    <w:rsid w:val="00C7151A"/>
    <w:rsid w:val="00C71DFB"/>
    <w:rsid w:val="00C72A21"/>
    <w:rsid w:val="00C73592"/>
    <w:rsid w:val="00C73A47"/>
    <w:rsid w:val="00C748F8"/>
    <w:rsid w:val="00C74D5F"/>
    <w:rsid w:val="00C767A7"/>
    <w:rsid w:val="00C76952"/>
    <w:rsid w:val="00C773B6"/>
    <w:rsid w:val="00C801B8"/>
    <w:rsid w:val="00C80253"/>
    <w:rsid w:val="00C80C08"/>
    <w:rsid w:val="00C80D76"/>
    <w:rsid w:val="00C81201"/>
    <w:rsid w:val="00C8191B"/>
    <w:rsid w:val="00C85B73"/>
    <w:rsid w:val="00C86112"/>
    <w:rsid w:val="00C8653E"/>
    <w:rsid w:val="00C86A10"/>
    <w:rsid w:val="00C86AC9"/>
    <w:rsid w:val="00C87319"/>
    <w:rsid w:val="00C8740E"/>
    <w:rsid w:val="00C87A3F"/>
    <w:rsid w:val="00C87F02"/>
    <w:rsid w:val="00C90775"/>
    <w:rsid w:val="00C919FA"/>
    <w:rsid w:val="00C92212"/>
    <w:rsid w:val="00C92642"/>
    <w:rsid w:val="00C92718"/>
    <w:rsid w:val="00C92982"/>
    <w:rsid w:val="00C92B39"/>
    <w:rsid w:val="00C93020"/>
    <w:rsid w:val="00C93C43"/>
    <w:rsid w:val="00C95AC3"/>
    <w:rsid w:val="00C97696"/>
    <w:rsid w:val="00C97799"/>
    <w:rsid w:val="00C97EB3"/>
    <w:rsid w:val="00CA2E6C"/>
    <w:rsid w:val="00CA3A27"/>
    <w:rsid w:val="00CA4B63"/>
    <w:rsid w:val="00CA52DA"/>
    <w:rsid w:val="00CA55A7"/>
    <w:rsid w:val="00CA5698"/>
    <w:rsid w:val="00CA58C3"/>
    <w:rsid w:val="00CA5C47"/>
    <w:rsid w:val="00CA61B9"/>
    <w:rsid w:val="00CA620A"/>
    <w:rsid w:val="00CA671E"/>
    <w:rsid w:val="00CA6B51"/>
    <w:rsid w:val="00CA7B3C"/>
    <w:rsid w:val="00CB0265"/>
    <w:rsid w:val="00CB0B5C"/>
    <w:rsid w:val="00CB1B71"/>
    <w:rsid w:val="00CB2C48"/>
    <w:rsid w:val="00CB2FE3"/>
    <w:rsid w:val="00CB31E8"/>
    <w:rsid w:val="00CB53EF"/>
    <w:rsid w:val="00CB568D"/>
    <w:rsid w:val="00CB70F2"/>
    <w:rsid w:val="00CB7211"/>
    <w:rsid w:val="00CB7946"/>
    <w:rsid w:val="00CB7B07"/>
    <w:rsid w:val="00CB7CAE"/>
    <w:rsid w:val="00CC039D"/>
    <w:rsid w:val="00CC065E"/>
    <w:rsid w:val="00CC07CA"/>
    <w:rsid w:val="00CC0812"/>
    <w:rsid w:val="00CC0BEC"/>
    <w:rsid w:val="00CC3DFB"/>
    <w:rsid w:val="00CC4A18"/>
    <w:rsid w:val="00CC5979"/>
    <w:rsid w:val="00CC6CC3"/>
    <w:rsid w:val="00CC6DD2"/>
    <w:rsid w:val="00CD0A52"/>
    <w:rsid w:val="00CD3DE4"/>
    <w:rsid w:val="00CD40C2"/>
    <w:rsid w:val="00CD43E8"/>
    <w:rsid w:val="00CD4D32"/>
    <w:rsid w:val="00CD5EF0"/>
    <w:rsid w:val="00CD62E6"/>
    <w:rsid w:val="00CD68E5"/>
    <w:rsid w:val="00CE0084"/>
    <w:rsid w:val="00CE08AC"/>
    <w:rsid w:val="00CE0A64"/>
    <w:rsid w:val="00CE1BC7"/>
    <w:rsid w:val="00CE20E3"/>
    <w:rsid w:val="00CE241E"/>
    <w:rsid w:val="00CE2E24"/>
    <w:rsid w:val="00CE4714"/>
    <w:rsid w:val="00CE4961"/>
    <w:rsid w:val="00CE5E52"/>
    <w:rsid w:val="00CE677E"/>
    <w:rsid w:val="00CE722B"/>
    <w:rsid w:val="00CE799E"/>
    <w:rsid w:val="00CE7CAA"/>
    <w:rsid w:val="00CE7CE7"/>
    <w:rsid w:val="00CF03BD"/>
    <w:rsid w:val="00CF06CC"/>
    <w:rsid w:val="00CF1965"/>
    <w:rsid w:val="00CF1E87"/>
    <w:rsid w:val="00CF296D"/>
    <w:rsid w:val="00CF2FF6"/>
    <w:rsid w:val="00CF441A"/>
    <w:rsid w:val="00CF4F0D"/>
    <w:rsid w:val="00CF66F7"/>
    <w:rsid w:val="00CF784A"/>
    <w:rsid w:val="00CF7900"/>
    <w:rsid w:val="00D00521"/>
    <w:rsid w:val="00D024EF"/>
    <w:rsid w:val="00D04138"/>
    <w:rsid w:val="00D053E6"/>
    <w:rsid w:val="00D058CD"/>
    <w:rsid w:val="00D063A1"/>
    <w:rsid w:val="00D06419"/>
    <w:rsid w:val="00D0703C"/>
    <w:rsid w:val="00D10792"/>
    <w:rsid w:val="00D1119B"/>
    <w:rsid w:val="00D13425"/>
    <w:rsid w:val="00D1393C"/>
    <w:rsid w:val="00D1409C"/>
    <w:rsid w:val="00D1430F"/>
    <w:rsid w:val="00D15D7B"/>
    <w:rsid w:val="00D162FA"/>
    <w:rsid w:val="00D16433"/>
    <w:rsid w:val="00D17139"/>
    <w:rsid w:val="00D17DF3"/>
    <w:rsid w:val="00D20C01"/>
    <w:rsid w:val="00D21538"/>
    <w:rsid w:val="00D23F4F"/>
    <w:rsid w:val="00D24A67"/>
    <w:rsid w:val="00D254A3"/>
    <w:rsid w:val="00D25F16"/>
    <w:rsid w:val="00D263EF"/>
    <w:rsid w:val="00D268CA"/>
    <w:rsid w:val="00D27A80"/>
    <w:rsid w:val="00D300EE"/>
    <w:rsid w:val="00D302D6"/>
    <w:rsid w:val="00D31295"/>
    <w:rsid w:val="00D3143C"/>
    <w:rsid w:val="00D3171F"/>
    <w:rsid w:val="00D31999"/>
    <w:rsid w:val="00D31E01"/>
    <w:rsid w:val="00D32231"/>
    <w:rsid w:val="00D32C20"/>
    <w:rsid w:val="00D33273"/>
    <w:rsid w:val="00D334E0"/>
    <w:rsid w:val="00D343EB"/>
    <w:rsid w:val="00D34852"/>
    <w:rsid w:val="00D34FD9"/>
    <w:rsid w:val="00D35E99"/>
    <w:rsid w:val="00D36021"/>
    <w:rsid w:val="00D40901"/>
    <w:rsid w:val="00D40F36"/>
    <w:rsid w:val="00D4106F"/>
    <w:rsid w:val="00D41180"/>
    <w:rsid w:val="00D41B11"/>
    <w:rsid w:val="00D41F4B"/>
    <w:rsid w:val="00D4225E"/>
    <w:rsid w:val="00D44509"/>
    <w:rsid w:val="00D4466B"/>
    <w:rsid w:val="00D459DE"/>
    <w:rsid w:val="00D4688E"/>
    <w:rsid w:val="00D46AA8"/>
    <w:rsid w:val="00D471FD"/>
    <w:rsid w:val="00D473C9"/>
    <w:rsid w:val="00D47AB8"/>
    <w:rsid w:val="00D52115"/>
    <w:rsid w:val="00D52977"/>
    <w:rsid w:val="00D52D74"/>
    <w:rsid w:val="00D5309A"/>
    <w:rsid w:val="00D53336"/>
    <w:rsid w:val="00D53CE5"/>
    <w:rsid w:val="00D53EA2"/>
    <w:rsid w:val="00D53F12"/>
    <w:rsid w:val="00D540F8"/>
    <w:rsid w:val="00D546A4"/>
    <w:rsid w:val="00D54731"/>
    <w:rsid w:val="00D55498"/>
    <w:rsid w:val="00D55629"/>
    <w:rsid w:val="00D56736"/>
    <w:rsid w:val="00D57A02"/>
    <w:rsid w:val="00D57AB1"/>
    <w:rsid w:val="00D602F6"/>
    <w:rsid w:val="00D60C54"/>
    <w:rsid w:val="00D60E26"/>
    <w:rsid w:val="00D60F2A"/>
    <w:rsid w:val="00D61672"/>
    <w:rsid w:val="00D61BC4"/>
    <w:rsid w:val="00D62482"/>
    <w:rsid w:val="00D62914"/>
    <w:rsid w:val="00D62D88"/>
    <w:rsid w:val="00D63F9E"/>
    <w:rsid w:val="00D6528E"/>
    <w:rsid w:val="00D67CC3"/>
    <w:rsid w:val="00D71C1E"/>
    <w:rsid w:val="00D72412"/>
    <w:rsid w:val="00D72D29"/>
    <w:rsid w:val="00D73550"/>
    <w:rsid w:val="00D74CC1"/>
    <w:rsid w:val="00D74E62"/>
    <w:rsid w:val="00D761A5"/>
    <w:rsid w:val="00D76A1E"/>
    <w:rsid w:val="00D76CDA"/>
    <w:rsid w:val="00D80261"/>
    <w:rsid w:val="00D80818"/>
    <w:rsid w:val="00D80A0E"/>
    <w:rsid w:val="00D81406"/>
    <w:rsid w:val="00D82A25"/>
    <w:rsid w:val="00D82BB7"/>
    <w:rsid w:val="00D841F0"/>
    <w:rsid w:val="00D848E6"/>
    <w:rsid w:val="00D84A2C"/>
    <w:rsid w:val="00D84F01"/>
    <w:rsid w:val="00D84F1D"/>
    <w:rsid w:val="00D85E72"/>
    <w:rsid w:val="00D8755D"/>
    <w:rsid w:val="00D8786B"/>
    <w:rsid w:val="00D87D29"/>
    <w:rsid w:val="00D9008F"/>
    <w:rsid w:val="00D91B90"/>
    <w:rsid w:val="00D92E89"/>
    <w:rsid w:val="00D93600"/>
    <w:rsid w:val="00D93BFB"/>
    <w:rsid w:val="00D93D0F"/>
    <w:rsid w:val="00D950DB"/>
    <w:rsid w:val="00D96846"/>
    <w:rsid w:val="00D974A5"/>
    <w:rsid w:val="00DA038B"/>
    <w:rsid w:val="00DA0506"/>
    <w:rsid w:val="00DA2354"/>
    <w:rsid w:val="00DA43EA"/>
    <w:rsid w:val="00DA4EB2"/>
    <w:rsid w:val="00DA59CF"/>
    <w:rsid w:val="00DA5B16"/>
    <w:rsid w:val="00DA5F2E"/>
    <w:rsid w:val="00DB2488"/>
    <w:rsid w:val="00DB25E0"/>
    <w:rsid w:val="00DB26B5"/>
    <w:rsid w:val="00DB3CA7"/>
    <w:rsid w:val="00DB3FF9"/>
    <w:rsid w:val="00DB4748"/>
    <w:rsid w:val="00DB4E26"/>
    <w:rsid w:val="00DB6374"/>
    <w:rsid w:val="00DB68C6"/>
    <w:rsid w:val="00DB705F"/>
    <w:rsid w:val="00DB71A4"/>
    <w:rsid w:val="00DB78E0"/>
    <w:rsid w:val="00DC063E"/>
    <w:rsid w:val="00DC0649"/>
    <w:rsid w:val="00DC1537"/>
    <w:rsid w:val="00DC16CD"/>
    <w:rsid w:val="00DC1F27"/>
    <w:rsid w:val="00DC1F66"/>
    <w:rsid w:val="00DC2628"/>
    <w:rsid w:val="00DC3498"/>
    <w:rsid w:val="00DC3618"/>
    <w:rsid w:val="00DC3ECB"/>
    <w:rsid w:val="00DC42F1"/>
    <w:rsid w:val="00DC43CB"/>
    <w:rsid w:val="00DC6464"/>
    <w:rsid w:val="00DC6CEB"/>
    <w:rsid w:val="00DD0AFB"/>
    <w:rsid w:val="00DD1104"/>
    <w:rsid w:val="00DD1968"/>
    <w:rsid w:val="00DD1D40"/>
    <w:rsid w:val="00DD209D"/>
    <w:rsid w:val="00DD33EF"/>
    <w:rsid w:val="00DD347A"/>
    <w:rsid w:val="00DD3F28"/>
    <w:rsid w:val="00DD561C"/>
    <w:rsid w:val="00DD57BC"/>
    <w:rsid w:val="00DD62BF"/>
    <w:rsid w:val="00DD64A8"/>
    <w:rsid w:val="00DD73F5"/>
    <w:rsid w:val="00DD7550"/>
    <w:rsid w:val="00DE05E3"/>
    <w:rsid w:val="00DE167A"/>
    <w:rsid w:val="00DE1F57"/>
    <w:rsid w:val="00DE49FA"/>
    <w:rsid w:val="00DE4E04"/>
    <w:rsid w:val="00DE576B"/>
    <w:rsid w:val="00DE6628"/>
    <w:rsid w:val="00DF020B"/>
    <w:rsid w:val="00DF04D8"/>
    <w:rsid w:val="00DF0DA8"/>
    <w:rsid w:val="00DF0E7C"/>
    <w:rsid w:val="00DF17FF"/>
    <w:rsid w:val="00DF24F7"/>
    <w:rsid w:val="00DF2915"/>
    <w:rsid w:val="00DF40A4"/>
    <w:rsid w:val="00DF4375"/>
    <w:rsid w:val="00DF44FD"/>
    <w:rsid w:val="00DF53F7"/>
    <w:rsid w:val="00DF67D3"/>
    <w:rsid w:val="00DF68A8"/>
    <w:rsid w:val="00E02ACC"/>
    <w:rsid w:val="00E03D28"/>
    <w:rsid w:val="00E03EC0"/>
    <w:rsid w:val="00E0447C"/>
    <w:rsid w:val="00E044D1"/>
    <w:rsid w:val="00E05D19"/>
    <w:rsid w:val="00E0629B"/>
    <w:rsid w:val="00E07517"/>
    <w:rsid w:val="00E07A58"/>
    <w:rsid w:val="00E10A4B"/>
    <w:rsid w:val="00E10F11"/>
    <w:rsid w:val="00E11124"/>
    <w:rsid w:val="00E11326"/>
    <w:rsid w:val="00E117B9"/>
    <w:rsid w:val="00E14596"/>
    <w:rsid w:val="00E14689"/>
    <w:rsid w:val="00E157FE"/>
    <w:rsid w:val="00E15C45"/>
    <w:rsid w:val="00E166B0"/>
    <w:rsid w:val="00E16A6C"/>
    <w:rsid w:val="00E20AC4"/>
    <w:rsid w:val="00E21029"/>
    <w:rsid w:val="00E21EC5"/>
    <w:rsid w:val="00E221B4"/>
    <w:rsid w:val="00E23611"/>
    <w:rsid w:val="00E242D7"/>
    <w:rsid w:val="00E24EEE"/>
    <w:rsid w:val="00E256A8"/>
    <w:rsid w:val="00E260ED"/>
    <w:rsid w:val="00E26801"/>
    <w:rsid w:val="00E30317"/>
    <w:rsid w:val="00E316D4"/>
    <w:rsid w:val="00E32102"/>
    <w:rsid w:val="00E3211A"/>
    <w:rsid w:val="00E32727"/>
    <w:rsid w:val="00E32D2B"/>
    <w:rsid w:val="00E34561"/>
    <w:rsid w:val="00E34C7F"/>
    <w:rsid w:val="00E40364"/>
    <w:rsid w:val="00E41261"/>
    <w:rsid w:val="00E4163D"/>
    <w:rsid w:val="00E41662"/>
    <w:rsid w:val="00E420B6"/>
    <w:rsid w:val="00E4232C"/>
    <w:rsid w:val="00E427B2"/>
    <w:rsid w:val="00E43706"/>
    <w:rsid w:val="00E44571"/>
    <w:rsid w:val="00E46821"/>
    <w:rsid w:val="00E46B16"/>
    <w:rsid w:val="00E5029E"/>
    <w:rsid w:val="00E53071"/>
    <w:rsid w:val="00E53519"/>
    <w:rsid w:val="00E54B4F"/>
    <w:rsid w:val="00E55F51"/>
    <w:rsid w:val="00E56674"/>
    <w:rsid w:val="00E569C8"/>
    <w:rsid w:val="00E56A45"/>
    <w:rsid w:val="00E57896"/>
    <w:rsid w:val="00E60C0E"/>
    <w:rsid w:val="00E60F0E"/>
    <w:rsid w:val="00E61AA3"/>
    <w:rsid w:val="00E62D99"/>
    <w:rsid w:val="00E62EB8"/>
    <w:rsid w:val="00E63280"/>
    <w:rsid w:val="00E634AC"/>
    <w:rsid w:val="00E64D7C"/>
    <w:rsid w:val="00E656F0"/>
    <w:rsid w:val="00E65DCC"/>
    <w:rsid w:val="00E6690F"/>
    <w:rsid w:val="00E670EF"/>
    <w:rsid w:val="00E6772E"/>
    <w:rsid w:val="00E7016C"/>
    <w:rsid w:val="00E70CCC"/>
    <w:rsid w:val="00E70F15"/>
    <w:rsid w:val="00E71F08"/>
    <w:rsid w:val="00E7217E"/>
    <w:rsid w:val="00E739C3"/>
    <w:rsid w:val="00E73B3B"/>
    <w:rsid w:val="00E73D3E"/>
    <w:rsid w:val="00E74012"/>
    <w:rsid w:val="00E7579E"/>
    <w:rsid w:val="00E76FC1"/>
    <w:rsid w:val="00E77184"/>
    <w:rsid w:val="00E80060"/>
    <w:rsid w:val="00E81B2A"/>
    <w:rsid w:val="00E81EE0"/>
    <w:rsid w:val="00E82602"/>
    <w:rsid w:val="00E8263A"/>
    <w:rsid w:val="00E82A1F"/>
    <w:rsid w:val="00E83579"/>
    <w:rsid w:val="00E835E3"/>
    <w:rsid w:val="00E835E5"/>
    <w:rsid w:val="00E860A2"/>
    <w:rsid w:val="00E8636F"/>
    <w:rsid w:val="00E86D4F"/>
    <w:rsid w:val="00E90ADA"/>
    <w:rsid w:val="00E90D2A"/>
    <w:rsid w:val="00E918DE"/>
    <w:rsid w:val="00E91AAF"/>
    <w:rsid w:val="00E91AC3"/>
    <w:rsid w:val="00E91DE7"/>
    <w:rsid w:val="00E929B6"/>
    <w:rsid w:val="00E93147"/>
    <w:rsid w:val="00E94899"/>
    <w:rsid w:val="00E95324"/>
    <w:rsid w:val="00E95644"/>
    <w:rsid w:val="00E95731"/>
    <w:rsid w:val="00E958F2"/>
    <w:rsid w:val="00E96455"/>
    <w:rsid w:val="00E964B4"/>
    <w:rsid w:val="00E9651C"/>
    <w:rsid w:val="00E96836"/>
    <w:rsid w:val="00E96C97"/>
    <w:rsid w:val="00E96E3F"/>
    <w:rsid w:val="00E97772"/>
    <w:rsid w:val="00E97CEF"/>
    <w:rsid w:val="00E97DE2"/>
    <w:rsid w:val="00EA01F8"/>
    <w:rsid w:val="00EA18B2"/>
    <w:rsid w:val="00EA2B3D"/>
    <w:rsid w:val="00EA4044"/>
    <w:rsid w:val="00EA4055"/>
    <w:rsid w:val="00EA4069"/>
    <w:rsid w:val="00EA475F"/>
    <w:rsid w:val="00EA4B5D"/>
    <w:rsid w:val="00EA527F"/>
    <w:rsid w:val="00EA554A"/>
    <w:rsid w:val="00EA598B"/>
    <w:rsid w:val="00EA7860"/>
    <w:rsid w:val="00EB0AD2"/>
    <w:rsid w:val="00EB2C45"/>
    <w:rsid w:val="00EB3161"/>
    <w:rsid w:val="00EB3D28"/>
    <w:rsid w:val="00EB483C"/>
    <w:rsid w:val="00EB4FBD"/>
    <w:rsid w:val="00EB5018"/>
    <w:rsid w:val="00EC02F5"/>
    <w:rsid w:val="00EC0843"/>
    <w:rsid w:val="00EC0C0C"/>
    <w:rsid w:val="00EC323C"/>
    <w:rsid w:val="00EC38C7"/>
    <w:rsid w:val="00EC5ED6"/>
    <w:rsid w:val="00EC671C"/>
    <w:rsid w:val="00EC7EDF"/>
    <w:rsid w:val="00ED16F5"/>
    <w:rsid w:val="00ED1971"/>
    <w:rsid w:val="00ED1F65"/>
    <w:rsid w:val="00ED36FC"/>
    <w:rsid w:val="00ED3C6C"/>
    <w:rsid w:val="00ED45FD"/>
    <w:rsid w:val="00ED496F"/>
    <w:rsid w:val="00ED4AE0"/>
    <w:rsid w:val="00ED4E67"/>
    <w:rsid w:val="00ED504E"/>
    <w:rsid w:val="00ED6D65"/>
    <w:rsid w:val="00ED6F6E"/>
    <w:rsid w:val="00ED7679"/>
    <w:rsid w:val="00ED7E5C"/>
    <w:rsid w:val="00EE012E"/>
    <w:rsid w:val="00EE0F79"/>
    <w:rsid w:val="00EE1846"/>
    <w:rsid w:val="00EE40C5"/>
    <w:rsid w:val="00EE483C"/>
    <w:rsid w:val="00EE497C"/>
    <w:rsid w:val="00EE50E9"/>
    <w:rsid w:val="00EE5FA6"/>
    <w:rsid w:val="00EF25A2"/>
    <w:rsid w:val="00EF2C24"/>
    <w:rsid w:val="00EF326A"/>
    <w:rsid w:val="00EF355F"/>
    <w:rsid w:val="00EF5342"/>
    <w:rsid w:val="00EF58DD"/>
    <w:rsid w:val="00EF6934"/>
    <w:rsid w:val="00EF7558"/>
    <w:rsid w:val="00F011F6"/>
    <w:rsid w:val="00F0150C"/>
    <w:rsid w:val="00F021A1"/>
    <w:rsid w:val="00F0292B"/>
    <w:rsid w:val="00F03415"/>
    <w:rsid w:val="00F0428C"/>
    <w:rsid w:val="00F047FA"/>
    <w:rsid w:val="00F100F4"/>
    <w:rsid w:val="00F11F1F"/>
    <w:rsid w:val="00F124F0"/>
    <w:rsid w:val="00F12B07"/>
    <w:rsid w:val="00F138AA"/>
    <w:rsid w:val="00F13A58"/>
    <w:rsid w:val="00F144FF"/>
    <w:rsid w:val="00F153A6"/>
    <w:rsid w:val="00F153BC"/>
    <w:rsid w:val="00F15871"/>
    <w:rsid w:val="00F15C1F"/>
    <w:rsid w:val="00F1605B"/>
    <w:rsid w:val="00F1661C"/>
    <w:rsid w:val="00F16AA0"/>
    <w:rsid w:val="00F17155"/>
    <w:rsid w:val="00F210C1"/>
    <w:rsid w:val="00F228B2"/>
    <w:rsid w:val="00F22A3E"/>
    <w:rsid w:val="00F242C6"/>
    <w:rsid w:val="00F244C1"/>
    <w:rsid w:val="00F24695"/>
    <w:rsid w:val="00F254F9"/>
    <w:rsid w:val="00F2738F"/>
    <w:rsid w:val="00F27D8E"/>
    <w:rsid w:val="00F30054"/>
    <w:rsid w:val="00F30290"/>
    <w:rsid w:val="00F303EE"/>
    <w:rsid w:val="00F30CDE"/>
    <w:rsid w:val="00F33635"/>
    <w:rsid w:val="00F33803"/>
    <w:rsid w:val="00F35843"/>
    <w:rsid w:val="00F362FC"/>
    <w:rsid w:val="00F402D9"/>
    <w:rsid w:val="00F4091B"/>
    <w:rsid w:val="00F411BF"/>
    <w:rsid w:val="00F42169"/>
    <w:rsid w:val="00F42D30"/>
    <w:rsid w:val="00F4362E"/>
    <w:rsid w:val="00F45F70"/>
    <w:rsid w:val="00F46291"/>
    <w:rsid w:val="00F47B75"/>
    <w:rsid w:val="00F50004"/>
    <w:rsid w:val="00F513B8"/>
    <w:rsid w:val="00F528C2"/>
    <w:rsid w:val="00F52AE1"/>
    <w:rsid w:val="00F5317F"/>
    <w:rsid w:val="00F531A3"/>
    <w:rsid w:val="00F53570"/>
    <w:rsid w:val="00F535CE"/>
    <w:rsid w:val="00F54544"/>
    <w:rsid w:val="00F54684"/>
    <w:rsid w:val="00F54CB4"/>
    <w:rsid w:val="00F54CF0"/>
    <w:rsid w:val="00F54E5A"/>
    <w:rsid w:val="00F56BD9"/>
    <w:rsid w:val="00F5756B"/>
    <w:rsid w:val="00F57B85"/>
    <w:rsid w:val="00F603A0"/>
    <w:rsid w:val="00F60A26"/>
    <w:rsid w:val="00F60C31"/>
    <w:rsid w:val="00F60F59"/>
    <w:rsid w:val="00F61A9B"/>
    <w:rsid w:val="00F61ED7"/>
    <w:rsid w:val="00F627AF"/>
    <w:rsid w:val="00F62DDB"/>
    <w:rsid w:val="00F634E2"/>
    <w:rsid w:val="00F63DD6"/>
    <w:rsid w:val="00F64F5E"/>
    <w:rsid w:val="00F654CF"/>
    <w:rsid w:val="00F656B1"/>
    <w:rsid w:val="00F66ECD"/>
    <w:rsid w:val="00F67096"/>
    <w:rsid w:val="00F706E9"/>
    <w:rsid w:val="00F70E7E"/>
    <w:rsid w:val="00F73333"/>
    <w:rsid w:val="00F74810"/>
    <w:rsid w:val="00F75DEB"/>
    <w:rsid w:val="00F76D7D"/>
    <w:rsid w:val="00F77743"/>
    <w:rsid w:val="00F80766"/>
    <w:rsid w:val="00F814B0"/>
    <w:rsid w:val="00F82129"/>
    <w:rsid w:val="00F83368"/>
    <w:rsid w:val="00F838BD"/>
    <w:rsid w:val="00F838F5"/>
    <w:rsid w:val="00F8570C"/>
    <w:rsid w:val="00F85988"/>
    <w:rsid w:val="00F865C3"/>
    <w:rsid w:val="00F872C9"/>
    <w:rsid w:val="00F9022B"/>
    <w:rsid w:val="00F90254"/>
    <w:rsid w:val="00F90723"/>
    <w:rsid w:val="00F9077F"/>
    <w:rsid w:val="00F909DA"/>
    <w:rsid w:val="00F91526"/>
    <w:rsid w:val="00F91556"/>
    <w:rsid w:val="00F91941"/>
    <w:rsid w:val="00F91C44"/>
    <w:rsid w:val="00F920A4"/>
    <w:rsid w:val="00F93280"/>
    <w:rsid w:val="00F95451"/>
    <w:rsid w:val="00F9547D"/>
    <w:rsid w:val="00FA3F9C"/>
    <w:rsid w:val="00FA4FB8"/>
    <w:rsid w:val="00FA596B"/>
    <w:rsid w:val="00FA5EA9"/>
    <w:rsid w:val="00FB07DA"/>
    <w:rsid w:val="00FB092C"/>
    <w:rsid w:val="00FB1DEC"/>
    <w:rsid w:val="00FB1E43"/>
    <w:rsid w:val="00FB3B78"/>
    <w:rsid w:val="00FB3D15"/>
    <w:rsid w:val="00FB6B8E"/>
    <w:rsid w:val="00FB6C26"/>
    <w:rsid w:val="00FB7025"/>
    <w:rsid w:val="00FB793F"/>
    <w:rsid w:val="00FC0ECE"/>
    <w:rsid w:val="00FC1CDA"/>
    <w:rsid w:val="00FC3738"/>
    <w:rsid w:val="00FC3F3D"/>
    <w:rsid w:val="00FC464F"/>
    <w:rsid w:val="00FC4A95"/>
    <w:rsid w:val="00FC5270"/>
    <w:rsid w:val="00FC63C1"/>
    <w:rsid w:val="00FC7645"/>
    <w:rsid w:val="00FC7CB0"/>
    <w:rsid w:val="00FD321C"/>
    <w:rsid w:val="00FD344B"/>
    <w:rsid w:val="00FD3A57"/>
    <w:rsid w:val="00FD3BDF"/>
    <w:rsid w:val="00FD42E5"/>
    <w:rsid w:val="00FD4C78"/>
    <w:rsid w:val="00FD5283"/>
    <w:rsid w:val="00FD5444"/>
    <w:rsid w:val="00FD56B0"/>
    <w:rsid w:val="00FD5BBA"/>
    <w:rsid w:val="00FD6373"/>
    <w:rsid w:val="00FD7612"/>
    <w:rsid w:val="00FE0705"/>
    <w:rsid w:val="00FE1370"/>
    <w:rsid w:val="00FE2881"/>
    <w:rsid w:val="00FE2A7B"/>
    <w:rsid w:val="00FE2E44"/>
    <w:rsid w:val="00FE4C60"/>
    <w:rsid w:val="00FE5194"/>
    <w:rsid w:val="00FE5401"/>
    <w:rsid w:val="00FE5B30"/>
    <w:rsid w:val="00FE6009"/>
    <w:rsid w:val="00FE6A86"/>
    <w:rsid w:val="00FE75E7"/>
    <w:rsid w:val="00FE7850"/>
    <w:rsid w:val="00FF0818"/>
    <w:rsid w:val="00FF0BE3"/>
    <w:rsid w:val="00FF0D8D"/>
    <w:rsid w:val="00FF0F76"/>
    <w:rsid w:val="00FF3617"/>
    <w:rsid w:val="00FF5ACE"/>
    <w:rsid w:val="00FF5E90"/>
    <w:rsid w:val="00FF5F84"/>
    <w:rsid w:val="00FF67F0"/>
    <w:rsid w:val="00FF6B8F"/>
    <w:rsid w:val="00FF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BCA2D35A-3184-415E-B4DB-C0B926AC2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1"/>
    <w:link w:val="10"/>
    <w:qFormat/>
    <w:pPr>
      <w:keepNext/>
      <w:numPr>
        <w:numId w:val="3"/>
      </w:numPr>
      <w:spacing w:before="240" w:after="120"/>
      <w:outlineLvl w:val="0"/>
    </w:pPr>
    <w:rPr>
      <w:rFonts w:ascii="Arial" w:eastAsia="MS Mincho" w:hAnsi="Arial" w:cs="Arial"/>
      <w:b/>
      <w:bCs/>
      <w:kern w:val="32"/>
      <w:sz w:val="28"/>
      <w:szCs w:val="28"/>
    </w:rPr>
  </w:style>
  <w:style w:type="paragraph" w:styleId="20">
    <w:name w:val="heading 2"/>
    <w:basedOn w:val="a0"/>
    <w:next w:val="a1"/>
    <w:link w:val="21"/>
    <w:qFormat/>
    <w:pPr>
      <w:keepNext/>
      <w:tabs>
        <w:tab w:val="num" w:pos="1492"/>
      </w:tabs>
      <w:spacing w:before="120" w:after="60"/>
      <w:ind w:left="1492" w:hanging="360"/>
      <w:outlineLvl w:val="1"/>
    </w:pPr>
    <w:rPr>
      <w:rFonts w:eastAsia="MS Mincho"/>
      <w:b/>
      <w:bCs/>
      <w:i/>
      <w:iCs/>
      <w:sz w:val="26"/>
      <w:szCs w:val="26"/>
    </w:rPr>
  </w:style>
  <w:style w:type="paragraph" w:styleId="30">
    <w:name w:val="heading 3"/>
    <w:basedOn w:val="a0"/>
    <w:next w:val="a1"/>
    <w:qFormat/>
    <w:pPr>
      <w:keepNext/>
      <w:numPr>
        <w:ilvl w:val="2"/>
        <w:numId w:val="2"/>
      </w:numPr>
      <w:tabs>
        <w:tab w:val="left" w:pos="680"/>
        <w:tab w:val="num" w:pos="720"/>
      </w:tabs>
      <w:spacing w:before="60" w:after="60"/>
      <w:ind w:left="720" w:hanging="720"/>
      <w:outlineLvl w:val="2"/>
    </w:pPr>
    <w:rPr>
      <w:rFonts w:ascii="Arial" w:eastAsia="MS Mincho" w:hAnsi="Arial" w:cs="Arial"/>
      <w:b/>
      <w:bCs/>
      <w:sz w:val="22"/>
      <w:szCs w:val="22"/>
    </w:rPr>
  </w:style>
  <w:style w:type="paragraph" w:styleId="40">
    <w:name w:val="heading 4"/>
    <w:basedOn w:val="a0"/>
    <w:next w:val="a1"/>
    <w:qFormat/>
    <w:pPr>
      <w:keepNext/>
      <w:outlineLvl w:val="3"/>
    </w:pPr>
    <w:rPr>
      <w:rFonts w:ascii="Arial" w:hAnsi="Arial" w:cs="Arial"/>
      <w:spacing w:val="20"/>
      <w:u w:val="single"/>
    </w:rPr>
  </w:style>
  <w:style w:type="paragraph" w:styleId="5">
    <w:name w:val="heading 5"/>
    <w:basedOn w:val="a0"/>
    <w:next w:val="a0"/>
    <w:qFormat/>
    <w:pPr>
      <w:keepNext/>
      <w:spacing w:line="420" w:lineRule="exact"/>
      <w:jc w:val="center"/>
      <w:outlineLvl w:val="4"/>
    </w:pPr>
    <w:rPr>
      <w:b/>
      <w:bCs/>
      <w:sz w:val="32"/>
      <w:szCs w:val="32"/>
    </w:rPr>
  </w:style>
  <w:style w:type="paragraph" w:styleId="6">
    <w:name w:val="heading 6"/>
    <w:basedOn w:val="a0"/>
    <w:next w:val="a0"/>
    <w:qFormat/>
    <w:pPr>
      <w:keepNext/>
      <w:spacing w:after="120"/>
      <w:jc w:val="center"/>
      <w:outlineLvl w:val="5"/>
    </w:pPr>
    <w:rPr>
      <w:rFonts w:eastAsia="MS Mincho"/>
      <w:u w:val="single"/>
    </w:rPr>
  </w:style>
  <w:style w:type="paragraph" w:styleId="7">
    <w:name w:val="heading 7"/>
    <w:basedOn w:val="a0"/>
    <w:next w:val="a0"/>
    <w:qFormat/>
    <w:pPr>
      <w:keepNext/>
      <w:spacing w:after="120"/>
      <w:jc w:val="center"/>
      <w:outlineLvl w:val="6"/>
    </w:pPr>
    <w:rPr>
      <w:sz w:val="26"/>
      <w:szCs w:val="26"/>
      <w:u w:val="single"/>
    </w:rPr>
  </w:style>
  <w:style w:type="paragraph" w:styleId="8">
    <w:name w:val="heading 8"/>
    <w:basedOn w:val="a0"/>
    <w:next w:val="a0"/>
    <w:qFormat/>
    <w:pPr>
      <w:keepNext/>
      <w:framePr w:hSpace="180" w:wrap="auto" w:vAnchor="text" w:hAnchor="margin" w:xAlign="right" w:y="-33"/>
      <w:outlineLvl w:val="7"/>
    </w:pPr>
    <w:rPr>
      <w:rFonts w:ascii="Arial" w:hAnsi="Arial" w:cs="Arial"/>
      <w:b/>
      <w:bCs/>
      <w:sz w:val="28"/>
      <w:szCs w:val="28"/>
    </w:rPr>
  </w:style>
  <w:style w:type="paragraph" w:styleId="9">
    <w:name w:val="heading 9"/>
    <w:basedOn w:val="a0"/>
    <w:next w:val="a0"/>
    <w:qFormat/>
    <w:pPr>
      <w:keepNext/>
      <w:outlineLvl w:val="8"/>
    </w:pPr>
    <w:rPr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Plain Text"/>
    <w:aliases w:val="Знак"/>
    <w:basedOn w:val="a0"/>
    <w:link w:val="a5"/>
    <w:pPr>
      <w:ind w:firstLine="567"/>
    </w:pPr>
    <w:rPr>
      <w:sz w:val="26"/>
      <w:szCs w:val="26"/>
    </w:rPr>
  </w:style>
  <w:style w:type="paragraph" w:customStyle="1" w:styleId="a6">
    <w:name w:val="Термин"/>
    <w:basedOn w:val="a1"/>
    <w:pPr>
      <w:ind w:left="567" w:firstLine="0"/>
    </w:pPr>
  </w:style>
  <w:style w:type="paragraph" w:customStyle="1" w:styleId="a">
    <w:name w:val="Текст_бюл"/>
    <w:basedOn w:val="a1"/>
    <w:link w:val="a7"/>
    <w:pPr>
      <w:numPr>
        <w:numId w:val="2"/>
      </w:numPr>
      <w:tabs>
        <w:tab w:val="left" w:pos="851"/>
      </w:tabs>
      <w:jc w:val="both"/>
    </w:pPr>
    <w:rPr>
      <w:rFonts w:eastAsia="MS Mincho"/>
    </w:rPr>
  </w:style>
  <w:style w:type="paragraph" w:customStyle="1" w:styleId="a8">
    <w:name w:val="Текст_бо"/>
    <w:basedOn w:val="a1"/>
    <w:autoRedefine/>
    <w:rsid w:val="00D61672"/>
    <w:pPr>
      <w:ind w:firstLine="0"/>
      <w:jc w:val="center"/>
    </w:pPr>
    <w:rPr>
      <w:b/>
      <w:bCs/>
    </w:rPr>
  </w:style>
  <w:style w:type="paragraph" w:customStyle="1" w:styleId="2">
    <w:name w:val="Текст_бюл2"/>
    <w:basedOn w:val="a"/>
    <w:pPr>
      <w:numPr>
        <w:numId w:val="4"/>
      </w:numPr>
      <w:tabs>
        <w:tab w:val="clear" w:pos="720"/>
        <w:tab w:val="clear" w:pos="851"/>
        <w:tab w:val="num" w:pos="432"/>
      </w:tabs>
      <w:ind w:left="1134"/>
    </w:pPr>
  </w:style>
  <w:style w:type="paragraph" w:styleId="a9">
    <w:name w:val="header"/>
    <w:basedOn w:val="a0"/>
    <w:pPr>
      <w:tabs>
        <w:tab w:val="center" w:pos="4677"/>
        <w:tab w:val="right" w:pos="9355"/>
      </w:tabs>
    </w:pPr>
  </w:style>
  <w:style w:type="paragraph" w:styleId="aa">
    <w:name w:val="footer"/>
    <w:basedOn w:val="a0"/>
    <w:pPr>
      <w:tabs>
        <w:tab w:val="center" w:pos="4677"/>
        <w:tab w:val="right" w:pos="9355"/>
      </w:tabs>
    </w:pPr>
  </w:style>
  <w:style w:type="character" w:styleId="ab">
    <w:name w:val="page number"/>
    <w:basedOn w:val="a2"/>
  </w:style>
  <w:style w:type="paragraph" w:styleId="ac">
    <w:name w:val="Body Text Indent"/>
    <w:basedOn w:val="a0"/>
    <w:pPr>
      <w:jc w:val="center"/>
    </w:pPr>
    <w:rPr>
      <w:i/>
      <w:iCs/>
      <w:sz w:val="20"/>
      <w:szCs w:val="20"/>
    </w:rPr>
  </w:style>
  <w:style w:type="paragraph" w:styleId="ad">
    <w:name w:val="Body Text"/>
    <w:basedOn w:val="a0"/>
    <w:pPr>
      <w:spacing w:after="120"/>
    </w:pPr>
  </w:style>
  <w:style w:type="paragraph" w:styleId="11">
    <w:name w:val="toc 1"/>
    <w:basedOn w:val="a0"/>
    <w:next w:val="a0"/>
    <w:autoRedefine/>
    <w:uiPriority w:val="39"/>
    <w:rsid w:val="00042B97"/>
    <w:pPr>
      <w:tabs>
        <w:tab w:val="left" w:pos="540"/>
        <w:tab w:val="right" w:leader="dot" w:pos="9639"/>
      </w:tabs>
      <w:ind w:right="991"/>
    </w:pPr>
    <w:rPr>
      <w:bCs/>
      <w:i/>
      <w:noProof/>
    </w:rPr>
  </w:style>
  <w:style w:type="paragraph" w:styleId="22">
    <w:name w:val="toc 2"/>
    <w:basedOn w:val="a0"/>
    <w:next w:val="a0"/>
    <w:autoRedefine/>
    <w:uiPriority w:val="39"/>
    <w:pPr>
      <w:ind w:left="240"/>
    </w:pPr>
    <w:rPr>
      <w:smallCaps/>
    </w:rPr>
  </w:style>
  <w:style w:type="paragraph" w:styleId="31">
    <w:name w:val="toc 3"/>
    <w:basedOn w:val="a0"/>
    <w:next w:val="a0"/>
    <w:autoRedefine/>
    <w:semiHidden/>
    <w:pPr>
      <w:ind w:left="480"/>
    </w:pPr>
  </w:style>
  <w:style w:type="paragraph" w:styleId="41">
    <w:name w:val="toc 4"/>
    <w:basedOn w:val="a0"/>
    <w:next w:val="a0"/>
    <w:autoRedefine/>
    <w:semiHidden/>
    <w:pPr>
      <w:ind w:left="720"/>
    </w:pPr>
  </w:style>
  <w:style w:type="paragraph" w:styleId="50">
    <w:name w:val="toc 5"/>
    <w:basedOn w:val="a0"/>
    <w:next w:val="a0"/>
    <w:autoRedefine/>
    <w:semiHidden/>
    <w:pPr>
      <w:ind w:left="960"/>
    </w:pPr>
  </w:style>
  <w:style w:type="paragraph" w:styleId="60">
    <w:name w:val="toc 6"/>
    <w:basedOn w:val="a0"/>
    <w:next w:val="a0"/>
    <w:autoRedefine/>
    <w:semiHidden/>
    <w:pPr>
      <w:ind w:left="1200"/>
    </w:pPr>
  </w:style>
  <w:style w:type="paragraph" w:styleId="70">
    <w:name w:val="toc 7"/>
    <w:basedOn w:val="a0"/>
    <w:next w:val="a0"/>
    <w:autoRedefine/>
    <w:semiHidden/>
    <w:pPr>
      <w:ind w:left="1440"/>
    </w:pPr>
  </w:style>
  <w:style w:type="paragraph" w:styleId="80">
    <w:name w:val="toc 8"/>
    <w:basedOn w:val="a0"/>
    <w:next w:val="a0"/>
    <w:autoRedefine/>
    <w:semiHidden/>
    <w:pPr>
      <w:ind w:left="1680"/>
    </w:pPr>
  </w:style>
  <w:style w:type="paragraph" w:styleId="90">
    <w:name w:val="toc 9"/>
    <w:basedOn w:val="a0"/>
    <w:next w:val="a0"/>
    <w:autoRedefine/>
    <w:semiHidden/>
    <w:pPr>
      <w:ind w:left="1920"/>
    </w:pPr>
  </w:style>
  <w:style w:type="character" w:styleId="ae">
    <w:name w:val="Hyperlink"/>
    <w:uiPriority w:val="99"/>
    <w:rPr>
      <w:color w:val="0000FF"/>
      <w:u w:val="single"/>
    </w:rPr>
  </w:style>
  <w:style w:type="paragraph" w:styleId="23">
    <w:name w:val="Body Text 2"/>
    <w:basedOn w:val="a0"/>
    <w:pPr>
      <w:widowControl w:val="0"/>
      <w:spacing w:before="100" w:after="100"/>
    </w:pPr>
    <w:rPr>
      <w:rFonts w:eastAsia="MS Mincho"/>
      <w:i/>
      <w:iCs/>
    </w:rPr>
  </w:style>
  <w:style w:type="paragraph" w:styleId="af">
    <w:name w:val="Balloon Text"/>
    <w:basedOn w:val="a0"/>
    <w:semiHidden/>
    <w:rsid w:val="008F748C"/>
    <w:rPr>
      <w:rFonts w:ascii="Tahoma" w:hAnsi="Tahoma" w:cs="Tahoma"/>
      <w:sz w:val="16"/>
      <w:szCs w:val="16"/>
    </w:rPr>
  </w:style>
  <w:style w:type="paragraph" w:styleId="3">
    <w:name w:val="List Bullet 3"/>
    <w:basedOn w:val="a0"/>
    <w:rsid w:val="007033E8"/>
    <w:pPr>
      <w:numPr>
        <w:numId w:val="5"/>
      </w:numPr>
    </w:pPr>
  </w:style>
  <w:style w:type="paragraph" w:styleId="4">
    <w:name w:val="List Bullet 4"/>
    <w:basedOn w:val="a0"/>
    <w:rsid w:val="007033E8"/>
    <w:pPr>
      <w:numPr>
        <w:numId w:val="6"/>
      </w:numPr>
    </w:pPr>
  </w:style>
  <w:style w:type="paragraph" w:styleId="51">
    <w:name w:val="List Bullet 5"/>
    <w:basedOn w:val="a0"/>
    <w:rsid w:val="007033E8"/>
    <w:pPr>
      <w:tabs>
        <w:tab w:val="num" w:pos="1492"/>
      </w:tabs>
      <w:ind w:left="1492" w:hanging="360"/>
    </w:pPr>
  </w:style>
  <w:style w:type="character" w:customStyle="1" w:styleId="a5">
    <w:name w:val="Текст Знак"/>
    <w:aliases w:val="Знак Знак"/>
    <w:link w:val="a1"/>
    <w:locked/>
    <w:rsid w:val="0076563C"/>
    <w:rPr>
      <w:sz w:val="26"/>
      <w:szCs w:val="26"/>
      <w:lang w:val="ru-RU" w:eastAsia="ru-RU"/>
    </w:rPr>
  </w:style>
  <w:style w:type="table" w:styleId="af0">
    <w:name w:val="Table Grid"/>
    <w:basedOn w:val="a3"/>
    <w:rsid w:val="00B45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0"/>
    <w:semiHidden/>
    <w:rsid w:val="00345A41"/>
    <w:rPr>
      <w:sz w:val="20"/>
      <w:szCs w:val="20"/>
    </w:rPr>
  </w:style>
  <w:style w:type="character" w:styleId="af2">
    <w:name w:val="footnote reference"/>
    <w:semiHidden/>
    <w:rsid w:val="00345A41"/>
    <w:rPr>
      <w:vertAlign w:val="superscript"/>
    </w:rPr>
  </w:style>
  <w:style w:type="paragraph" w:styleId="af3">
    <w:name w:val="caption"/>
    <w:basedOn w:val="a0"/>
    <w:next w:val="a0"/>
    <w:qFormat/>
    <w:rsid w:val="00BC6FEC"/>
    <w:rPr>
      <w:b/>
      <w:bCs/>
      <w:sz w:val="20"/>
      <w:szCs w:val="20"/>
    </w:rPr>
  </w:style>
  <w:style w:type="character" w:styleId="af4">
    <w:name w:val="annotation reference"/>
    <w:semiHidden/>
    <w:rsid w:val="00C55AF4"/>
    <w:rPr>
      <w:sz w:val="16"/>
      <w:szCs w:val="16"/>
    </w:rPr>
  </w:style>
  <w:style w:type="paragraph" w:styleId="af5">
    <w:name w:val="annotation text"/>
    <w:basedOn w:val="a0"/>
    <w:semiHidden/>
    <w:rsid w:val="00C55AF4"/>
    <w:rPr>
      <w:sz w:val="20"/>
      <w:szCs w:val="20"/>
    </w:rPr>
  </w:style>
  <w:style w:type="paragraph" w:styleId="af6">
    <w:name w:val="annotation subject"/>
    <w:basedOn w:val="af5"/>
    <w:next w:val="af5"/>
    <w:semiHidden/>
    <w:rsid w:val="00C55AF4"/>
    <w:rPr>
      <w:b/>
      <w:bCs/>
    </w:rPr>
  </w:style>
  <w:style w:type="character" w:styleId="af7">
    <w:name w:val="FollowedHyperlink"/>
    <w:rsid w:val="000F425B"/>
    <w:rPr>
      <w:color w:val="800080"/>
      <w:u w:val="single"/>
    </w:rPr>
  </w:style>
  <w:style w:type="paragraph" w:customStyle="1" w:styleId="af8">
    <w:name w:val="Стиль"/>
    <w:basedOn w:val="40"/>
    <w:rsid w:val="00E721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7">
    <w:name w:val="Текст_бюл Знак"/>
    <w:link w:val="a"/>
    <w:locked/>
    <w:rsid w:val="00E7217E"/>
    <w:rPr>
      <w:rFonts w:eastAsia="MS Mincho"/>
      <w:sz w:val="26"/>
      <w:szCs w:val="26"/>
    </w:rPr>
  </w:style>
  <w:style w:type="paragraph" w:customStyle="1" w:styleId="Char1CharCharCharChar">
    <w:name w:val="Char1 Знак Char Char Знак Знак Char Char"/>
    <w:basedOn w:val="a0"/>
    <w:rsid w:val="002217FD"/>
    <w:pPr>
      <w:spacing w:after="160" w:line="240" w:lineRule="exact"/>
      <w:jc w:val="right"/>
    </w:pPr>
    <w:rPr>
      <w:noProof/>
      <w:sz w:val="20"/>
      <w:szCs w:val="20"/>
      <w:lang w:val="en-GB"/>
    </w:rPr>
  </w:style>
  <w:style w:type="paragraph" w:customStyle="1" w:styleId="CharChar1">
    <w:name w:val="Char Char1"/>
    <w:basedOn w:val="a0"/>
    <w:rsid w:val="00285C6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harChar2CharChar">
    <w:name w:val="Char Char2 Знак Знак Char Char"/>
    <w:basedOn w:val="a0"/>
    <w:rsid w:val="00285C6F"/>
    <w:pPr>
      <w:spacing w:before="60" w:after="60" w:line="240" w:lineRule="exact"/>
      <w:jc w:val="center"/>
    </w:pPr>
    <w:rPr>
      <w:b/>
      <w:bCs/>
      <w:sz w:val="28"/>
      <w:szCs w:val="28"/>
      <w:lang w:val="en-GB" w:eastAsia="en-US"/>
    </w:rPr>
  </w:style>
  <w:style w:type="paragraph" w:customStyle="1" w:styleId="CharChar10">
    <w:name w:val="Char Char1"/>
    <w:basedOn w:val="a0"/>
    <w:rsid w:val="00285C6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2">
    <w:name w:val="Текст Знак1"/>
    <w:locked/>
    <w:rsid w:val="00FF0BE3"/>
    <w:rPr>
      <w:bCs/>
      <w:sz w:val="26"/>
      <w:szCs w:val="26"/>
      <w:lang w:val="en-GB" w:eastAsia="en-US" w:bidi="ar-SA"/>
    </w:rPr>
  </w:style>
  <w:style w:type="paragraph" w:customStyle="1" w:styleId="af9">
    <w:name w:val="Стиль Текст_бюл + полужирный"/>
    <w:basedOn w:val="a"/>
    <w:link w:val="afa"/>
    <w:rsid w:val="00A43D1A"/>
    <w:pPr>
      <w:ind w:left="284" w:hanging="284"/>
      <w:jc w:val="left"/>
    </w:pPr>
    <w:rPr>
      <w:b/>
      <w:bCs/>
      <w:szCs w:val="24"/>
    </w:rPr>
  </w:style>
  <w:style w:type="character" w:customStyle="1" w:styleId="afa">
    <w:name w:val="Стиль Текст_бюл + полужирный Знак"/>
    <w:link w:val="af9"/>
    <w:rsid w:val="00A43D1A"/>
    <w:rPr>
      <w:rFonts w:eastAsia="MS Mincho"/>
      <w:b/>
      <w:bCs/>
      <w:sz w:val="26"/>
      <w:szCs w:val="24"/>
    </w:rPr>
  </w:style>
  <w:style w:type="character" w:customStyle="1" w:styleId="21">
    <w:name w:val="Заголовок 2 Знак"/>
    <w:link w:val="20"/>
    <w:rsid w:val="000D0F39"/>
    <w:rPr>
      <w:rFonts w:eastAsia="MS Mincho"/>
      <w:b/>
      <w:bCs/>
      <w:i/>
      <w:iCs/>
      <w:sz w:val="26"/>
      <w:szCs w:val="26"/>
    </w:rPr>
  </w:style>
  <w:style w:type="paragraph" w:customStyle="1" w:styleId="ItemList">
    <w:name w:val="Item List"/>
    <w:rsid w:val="00D343EB"/>
    <w:pPr>
      <w:numPr>
        <w:numId w:val="7"/>
      </w:numPr>
      <w:adjustRightInd w:val="0"/>
      <w:snapToGrid w:val="0"/>
      <w:spacing w:line="300" w:lineRule="auto"/>
      <w:jc w:val="both"/>
    </w:pPr>
    <w:rPr>
      <w:rFonts w:ascii="Arial" w:eastAsia="SimSun" w:hAnsi="Arial"/>
      <w:sz w:val="18"/>
      <w:szCs w:val="18"/>
      <w:lang w:val="en-US" w:eastAsia="zh-CN"/>
    </w:rPr>
  </w:style>
  <w:style w:type="paragraph" w:customStyle="1" w:styleId="NVGBullet">
    <w:name w:val="NVG Bullet"/>
    <w:basedOn w:val="a0"/>
    <w:rsid w:val="006341F3"/>
    <w:pPr>
      <w:numPr>
        <w:numId w:val="8"/>
      </w:numPr>
      <w:suppressAutoHyphens/>
      <w:spacing w:before="120"/>
    </w:pPr>
    <w:rPr>
      <w:rFonts w:ascii="Arial" w:hAnsi="Arial"/>
      <w:lang w:val="en-US" w:eastAsia="ar-SA" w:bidi="en-US"/>
    </w:rPr>
  </w:style>
  <w:style w:type="paragraph" w:customStyle="1" w:styleId="caaieiaie1">
    <w:name w:val="caaieiaie 1"/>
    <w:basedOn w:val="a0"/>
    <w:next w:val="a0"/>
    <w:rsid w:val="00753641"/>
    <w:pPr>
      <w:keepNext/>
      <w:jc w:val="center"/>
    </w:pPr>
    <w:rPr>
      <w:szCs w:val="20"/>
    </w:rPr>
  </w:style>
  <w:style w:type="paragraph" w:styleId="afb">
    <w:name w:val="List Paragraph"/>
    <w:basedOn w:val="a0"/>
    <w:uiPriority w:val="34"/>
    <w:qFormat/>
    <w:rsid w:val="008932EC"/>
    <w:pPr>
      <w:ind w:left="708"/>
    </w:pPr>
  </w:style>
  <w:style w:type="paragraph" w:customStyle="1" w:styleId="NVG">
    <w:name w:val="NVG Текст"/>
    <w:basedOn w:val="a0"/>
    <w:link w:val="NVGChar"/>
    <w:rsid w:val="00935B39"/>
    <w:pPr>
      <w:suppressAutoHyphens/>
      <w:spacing w:before="120"/>
      <w:ind w:right="-2" w:firstLine="540"/>
    </w:pPr>
    <w:rPr>
      <w:rFonts w:ascii="Arial" w:hAnsi="Arial"/>
      <w:lang w:val="en-US" w:eastAsia="ar-SA" w:bidi="en-US"/>
    </w:rPr>
  </w:style>
  <w:style w:type="character" w:customStyle="1" w:styleId="NVGChar">
    <w:name w:val="NVG Текст Char"/>
    <w:link w:val="NVG"/>
    <w:rsid w:val="00935B39"/>
    <w:rPr>
      <w:rFonts w:ascii="Arial" w:hAnsi="Arial"/>
      <w:sz w:val="24"/>
      <w:szCs w:val="24"/>
      <w:lang w:val="en-US" w:eastAsia="ar-SA" w:bidi="en-US"/>
    </w:rPr>
  </w:style>
  <w:style w:type="paragraph" w:customStyle="1" w:styleId="afc">
    <w:basedOn w:val="a0"/>
    <w:rsid w:val="009773E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"/>
    <w:link w:val="1"/>
    <w:locked/>
    <w:rsid w:val="00753805"/>
    <w:rPr>
      <w:rFonts w:ascii="Arial" w:eastAsia="MS Mincho" w:hAnsi="Arial" w:cs="Arial"/>
      <w:b/>
      <w:bCs/>
      <w:kern w:val="32"/>
      <w:sz w:val="28"/>
      <w:szCs w:val="28"/>
    </w:rPr>
  </w:style>
  <w:style w:type="character" w:customStyle="1" w:styleId="13">
    <w:name w:val="Знак Знак1"/>
    <w:locked/>
    <w:rsid w:val="00F17155"/>
    <w:rPr>
      <w:rFonts w:ascii="Arial" w:eastAsia="MS Mincho" w:hAnsi="Arial" w:cs="Arial"/>
      <w:b/>
      <w:bCs/>
      <w:kern w:val="32"/>
      <w:sz w:val="28"/>
      <w:szCs w:val="28"/>
      <w:lang w:val="ru-RU" w:eastAsia="ru-RU" w:bidi="ar-SA"/>
    </w:rPr>
  </w:style>
  <w:style w:type="paragraph" w:customStyle="1" w:styleId="afd">
    <w:name w:val="текст смк"/>
    <w:basedOn w:val="a0"/>
    <w:link w:val="afe"/>
    <w:rsid w:val="00CD0A52"/>
    <w:pPr>
      <w:ind w:firstLine="567"/>
      <w:jc w:val="both"/>
    </w:pPr>
    <w:rPr>
      <w:sz w:val="26"/>
      <w:szCs w:val="20"/>
    </w:rPr>
  </w:style>
  <w:style w:type="character" w:customStyle="1" w:styleId="afe">
    <w:name w:val="текст смк Знак"/>
    <w:link w:val="afd"/>
    <w:rsid w:val="00CD0A52"/>
    <w:rPr>
      <w:sz w:val="26"/>
      <w:lang w:val="ru-RU" w:eastAsia="ru-RU" w:bidi="ar-SA"/>
    </w:rPr>
  </w:style>
  <w:style w:type="character" w:customStyle="1" w:styleId="st">
    <w:name w:val="st"/>
    <w:basedOn w:val="a2"/>
    <w:rsid w:val="006B0D14"/>
  </w:style>
  <w:style w:type="paragraph" w:customStyle="1" w:styleId="aff">
    <w:name w:val="Текст_маркер"/>
    <w:basedOn w:val="a1"/>
    <w:link w:val="aff0"/>
    <w:rsid w:val="003E15DB"/>
    <w:pPr>
      <w:tabs>
        <w:tab w:val="num" w:pos="851"/>
      </w:tabs>
      <w:ind w:left="851" w:hanging="284"/>
      <w:jc w:val="both"/>
    </w:pPr>
    <w:rPr>
      <w:rFonts w:eastAsia="MS Mincho"/>
      <w:szCs w:val="24"/>
      <w:lang w:val="x-none" w:eastAsia="x-none"/>
    </w:rPr>
  </w:style>
  <w:style w:type="character" w:customStyle="1" w:styleId="aff0">
    <w:name w:val="Текст_маркер Знак"/>
    <w:link w:val="aff"/>
    <w:locked/>
    <w:rsid w:val="003E15DB"/>
    <w:rPr>
      <w:rFonts w:eastAsia="MS Mincho"/>
      <w:sz w:val="26"/>
      <w:szCs w:val="24"/>
      <w:lang w:val="x-none" w:eastAsia="x-none"/>
    </w:rPr>
  </w:style>
  <w:style w:type="character" w:customStyle="1" w:styleId="defaultdocbaseattributestylewithoutnowrap1">
    <w:name w:val="defaultdocbaseattributestylewithoutnowrap1"/>
    <w:rsid w:val="003E15DB"/>
    <w:rPr>
      <w:rFonts w:ascii="Tahoma" w:hAnsi="Tahoma" w:cs="Tahoma" w:hint="default"/>
      <w:sz w:val="18"/>
      <w:szCs w:val="18"/>
    </w:rPr>
  </w:style>
  <w:style w:type="character" w:customStyle="1" w:styleId="apple-converted-space">
    <w:name w:val="apple-converted-space"/>
    <w:basedOn w:val="a2"/>
    <w:rsid w:val="00B13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54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4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8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6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rt.ru/vnd_stg/Docs_Test/Forms/DispForm.aspx?ID=17268&amp;Source=https%3A%2F%2Fmy%2Ert%2Eru%2Fvnd%5Fstg%2FDocs%5FTest%2FForms%2FAllItems%2Easpx%3FPaged%3DTRUE%26p%5FSortBehavior%3D0%26p%5F%5Fx0414%5F%5Fx0430%5F%5Fx0442%5F%5Fx0430%5F%5Fx0020%5F%5Fx04" TargetMode="External"/><Relationship Id="rId13" Type="http://schemas.openxmlformats.org/officeDocument/2006/relationships/hyperlink" Target="http://ru.wikipedia.org/wiki/%D0%A1%D0%BE%D0%B2%D0%BC%D0%B5%D1%81%D1%82%D0%B8%D0%BC%D0%BE%D1%81%D1%82%D1%8C" TargetMode="External"/><Relationship Id="rId18" Type="http://schemas.openxmlformats.org/officeDocument/2006/relationships/hyperlink" Target="http://ru.wikipedia.org/wiki/%D0%9F%D1%80%D0%BE%D1%82%D0%BE%D0%BA%D0%BE%D0%BB_%D0%BF%D0%B5%D1%80%D0%B5%D0%B4%D0%B0%D1%87%D0%B8_%D0%B4%D0%B0%D0%BD%D0%BD%D1%8B%D1%85" TargetMode="External"/><Relationship Id="rId26" Type="http://schemas.openxmlformats.org/officeDocument/2006/relationships/hyperlink" Target="http://ru.wikipedia.org/wiki/%D0%98%D0%BD%D1%82%D0%B5%D1%80%D1%84%D0%B5%D0%B9%D1%81" TargetMode="External"/><Relationship Id="rId3" Type="http://schemas.openxmlformats.org/officeDocument/2006/relationships/styles" Target="styles.xml"/><Relationship Id="rId21" Type="http://schemas.openxmlformats.org/officeDocument/2006/relationships/hyperlink" Target="http://ru.wikipedia.org/wiki/SS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y.rt.ru/vnd_stg/Docs_Test/Forms/DispForm.aspx?ID=17257&amp;Source=https%3A%2F%2Fmy%2Ert%2Eru%2Fvnd%5Fstg%2FDocs%5FTest%2FForms%2FAllItems%2Easpx%3FPaged%3DTRUE%26p%5FSortBehavior%3D0%26p%5F%5Fx0414%5F%5Fx0430%5F%5Fx0442%5F%5Fx0430%5F%5Fx0020%5F%5Fx04" TargetMode="External"/><Relationship Id="rId17" Type="http://schemas.openxmlformats.org/officeDocument/2006/relationships/hyperlink" Target="http://ru.wikipedia.org/wiki/%D0%A1%D0%B5%D1%82%D0%B5%D0%B2%D0%BE%D0%B9_%D0%BF%D1%80%D0%BE%D1%82%D0%BE%D0%BA%D0%BE%D0%BB" TargetMode="External"/><Relationship Id="rId25" Type="http://schemas.openxmlformats.org/officeDocument/2006/relationships/hyperlink" Target="http://ru.wikipedia.org/wiki/%D0%9C%D1%83%D0%BB%D1%8C%D1%82%D0%B8%D0%BC%D0%B5%D0%B4%D0%B8%D0%B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%D0%93%D0%B8%D0%BF%D0%B5%D1%80%D1%82%D0%B5%D0%BA%D1%81%D1%82" TargetMode="External"/><Relationship Id="rId20" Type="http://schemas.openxmlformats.org/officeDocument/2006/relationships/hyperlink" Target="http://ru.wikipedia.org/wiki/%D0%A8%D0%B8%D1%84%D1%80%D0%BE%D0%B2%D0%B0%D0%BD%D0%B8%D0%B5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y.rt.ru/vnd_stg/Docs_Test/Forms/DispForm.aspx?ID=19624&amp;Source=https%3A%2F%2Fmy%2Ert%2Eru%2Fvnd%5Fstg%2FDocs%5FTest%2FForms%2FAllItems%2Easpx%3FPaged%3DTRUE%26p%5FSortBehavior%3D0%26p%5F%5Fx0414%5F%5Fx0430%5F%5Fx0442%5F%5Fx0430%5F%5Fx0020%5F%5Fx04" TargetMode="External"/><Relationship Id="rId24" Type="http://schemas.openxmlformats.org/officeDocument/2006/relationships/hyperlink" Target="http://en.wikipedia.org/wiki/Virtual_circuit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IP" TargetMode="External"/><Relationship Id="rId23" Type="http://schemas.openxmlformats.org/officeDocument/2006/relationships/hyperlink" Target="http://ru.wikipedia.org/wiki/%D0%9C%D0%B5%D0%B6%D0%B4%D1%83%D0%BD%D0%B0%D1%80%D0%BE%D0%B4%D0%BD%D1%8B%D0%B9_%D1%81%D0%BE%D1%8E%D0%B7_%D1%8D%D0%BB%D0%B5%D0%BA%D1%82%D1%80%D0%BE%D1%81%D0%B2%D1%8F%D0%B7%D0%B8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my.rt.ru/vnd_stg/Docs_Test/Forms/DispForm.aspx?ID=18037&amp;Source=https%3A%2F%2Fmy%2Ert%2Eru%2Fvnd%5Fstg%2FDocs%5FTest%2FForms%2FAllItems%2Easpx%3FRootFolder%3D%252Fvnd%255Fstg%252FDocs%255FTest%26TreeField%3D%255Fx0424%255F%255Fx0443%255F%255Fx043d%25" TargetMode="External"/><Relationship Id="rId19" Type="http://schemas.openxmlformats.org/officeDocument/2006/relationships/hyperlink" Target="http://ru.wikipedia.org/wiki/HTTP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y.rt.ru/vnd_stg/Docs_Test/Forms/DispForm.aspx?ID=16020&amp;Source=https%3A%2F%2Fmy%2Ert%2Eru%2Fvnd%5Fstg%2FDocs%5FTest%2FForms%2FAllItems%2Easpx%3FRootFolder%3D%252Fvnd%255Fstg%252FDocs%255FTest%26TreeField%3D%255Fx0424%255F%255Fx0443%255F%255Fx043d%25" TargetMode="External"/><Relationship Id="rId14" Type="http://schemas.openxmlformats.org/officeDocument/2006/relationships/hyperlink" Target="http://ru.wikipedia.org/wiki/%D0%9C%D1%83%D0%BB%D1%8C%D1%82%D0%B8%D0%BC%D0%B5%D0%B4%D0%B8%D0%B0" TargetMode="External"/><Relationship Id="rId22" Type="http://schemas.openxmlformats.org/officeDocument/2006/relationships/hyperlink" Target="http://ru.wikipedia.org/wiki/TLS" TargetMode="External"/><Relationship Id="rId27" Type="http://schemas.openxmlformats.org/officeDocument/2006/relationships/hyperlink" Target="http://ru.wikipedia.org/wiki/%D0%AD%D0%92%D0%9C" TargetMode="External"/><Relationship Id="rId3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0A7A76-E21D-4978-8239-11A17124D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4575</Words>
  <Characters>26082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ТТ к АО VDSL2</vt:lpstr>
    </vt:vector>
  </TitlesOfParts>
  <Company/>
  <LinksUpToDate>false</LinksUpToDate>
  <CharactersWithSpaces>30596</CharactersWithSpaces>
  <SharedDoc>false</SharedDoc>
  <HLinks>
    <vt:vector size="396" baseType="variant">
      <vt:variant>
        <vt:i4>786497</vt:i4>
      </vt:variant>
      <vt:variant>
        <vt:i4>288</vt:i4>
      </vt:variant>
      <vt:variant>
        <vt:i4>0</vt:i4>
      </vt:variant>
      <vt:variant>
        <vt:i4>5</vt:i4>
      </vt:variant>
      <vt:variant>
        <vt:lpwstr>http://ru.wikipedia.org/wiki/POTS</vt:lpwstr>
      </vt:variant>
      <vt:variant>
        <vt:lpwstr/>
      </vt:variant>
      <vt:variant>
        <vt:i4>8126521</vt:i4>
      </vt:variant>
      <vt:variant>
        <vt:i4>285</vt:i4>
      </vt:variant>
      <vt:variant>
        <vt:i4>0</vt:i4>
      </vt:variant>
      <vt:variant>
        <vt:i4>5</vt:i4>
      </vt:variant>
      <vt:variant>
        <vt:lpwstr>http://ru.wikipedia.org/wiki/%D0%AD%D0%92%D0%9C</vt:lpwstr>
      </vt:variant>
      <vt:variant>
        <vt:lpwstr/>
      </vt:variant>
      <vt:variant>
        <vt:i4>2359356</vt:i4>
      </vt:variant>
      <vt:variant>
        <vt:i4>282</vt:i4>
      </vt:variant>
      <vt:variant>
        <vt:i4>0</vt:i4>
      </vt:variant>
      <vt:variant>
        <vt:i4>5</vt:i4>
      </vt:variant>
      <vt:variant>
        <vt:lpwstr>http://ru.wikipedia.org/wiki/%D0%98%D0%BD%D1%82%D0%B5%D1%80%D1%84%D0%B5%D0%B9%D1%81</vt:lpwstr>
      </vt:variant>
      <vt:variant>
        <vt:lpwstr/>
      </vt:variant>
      <vt:variant>
        <vt:i4>8323182</vt:i4>
      </vt:variant>
      <vt:variant>
        <vt:i4>279</vt:i4>
      </vt:variant>
      <vt:variant>
        <vt:i4>0</vt:i4>
      </vt:variant>
      <vt:variant>
        <vt:i4>5</vt:i4>
      </vt:variant>
      <vt:variant>
        <vt:lpwstr>http://ru.wikipedia.org/wiki/%D0%9C%D1%83%D0%BB%D1%8C%D1%82%D0%B8%D0%BC%D0%B5%D0%B4%D0%B8%D0%B0</vt:lpwstr>
      </vt:variant>
      <vt:variant>
        <vt:lpwstr/>
      </vt:variant>
      <vt:variant>
        <vt:i4>6291466</vt:i4>
      </vt:variant>
      <vt:variant>
        <vt:i4>276</vt:i4>
      </vt:variant>
      <vt:variant>
        <vt:i4>0</vt:i4>
      </vt:variant>
      <vt:variant>
        <vt:i4>5</vt:i4>
      </vt:variant>
      <vt:variant>
        <vt:lpwstr>http://en.wikipedia.org/wiki/Virtual_circuit</vt:lpwstr>
      </vt:variant>
      <vt:variant>
        <vt:lpwstr>Permanent_and_switched_virtual_circuits_in_ATM.2C_frame_relay.2C_and_X.25</vt:lpwstr>
      </vt:variant>
      <vt:variant>
        <vt:i4>8192058</vt:i4>
      </vt:variant>
      <vt:variant>
        <vt:i4>273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http://ru.wikipedia.org/wiki/%D0%9C%D0%B5%D0%B6%D0%B4%D1%83%D0%BD%D0%B0%D1%80%D0%BE%D0%B4%D0%BD%D1%8B%D0%B9_%D1%81%D0%BE%D1%8E%D0%B7_%D1%8D%D0%BB%D0%B5%D0%BA%D1%82%D1%80%D0%BE%D1%81%D0%B2%D1%8F%D0%B7%D0%B8</vt:lpwstr>
      </vt:variant>
      <vt:variant>
        <vt:lpwstr/>
      </vt:variant>
      <vt:variant>
        <vt:i4>983106</vt:i4>
      </vt:variant>
      <vt:variant>
        <vt:i4>270</vt:i4>
      </vt:variant>
      <vt:variant>
        <vt:i4>0</vt:i4>
      </vt:variant>
      <vt:variant>
        <vt:i4>5</vt:i4>
      </vt:variant>
      <vt:variant>
        <vt:lpwstr>http://ru.wikipedia.org/wiki/TLS</vt:lpwstr>
      </vt:variant>
      <vt:variant>
        <vt:lpwstr/>
      </vt:variant>
      <vt:variant>
        <vt:i4>1507421</vt:i4>
      </vt:variant>
      <vt:variant>
        <vt:i4>267</vt:i4>
      </vt:variant>
      <vt:variant>
        <vt:i4>0</vt:i4>
      </vt:variant>
      <vt:variant>
        <vt:i4>5</vt:i4>
      </vt:variant>
      <vt:variant>
        <vt:lpwstr>http://ru.wikipedia.org/wiki/SSL</vt:lpwstr>
      </vt:variant>
      <vt:variant>
        <vt:lpwstr/>
      </vt:variant>
      <vt:variant>
        <vt:i4>720913</vt:i4>
      </vt:variant>
      <vt:variant>
        <vt:i4>264</vt:i4>
      </vt:variant>
      <vt:variant>
        <vt:i4>0</vt:i4>
      </vt:variant>
      <vt:variant>
        <vt:i4>5</vt:i4>
      </vt:variant>
      <vt:variant>
        <vt:lpwstr>http://ru.wikipedia.org/wiki/%D0%A8%D0%B8%D1%84%D1%80%D0%BE%D0%B2%D0%B0%D0%BD%D0%B8%D0%B5</vt:lpwstr>
      </vt:variant>
      <vt:variant>
        <vt:lpwstr/>
      </vt:variant>
      <vt:variant>
        <vt:i4>1310810</vt:i4>
      </vt:variant>
      <vt:variant>
        <vt:i4>261</vt:i4>
      </vt:variant>
      <vt:variant>
        <vt:i4>0</vt:i4>
      </vt:variant>
      <vt:variant>
        <vt:i4>5</vt:i4>
      </vt:variant>
      <vt:variant>
        <vt:lpwstr>http://ru.wikipedia.org/wiki/HTTP</vt:lpwstr>
      </vt:variant>
      <vt:variant>
        <vt:lpwstr/>
      </vt:variant>
      <vt:variant>
        <vt:i4>5308437</vt:i4>
      </vt:variant>
      <vt:variant>
        <vt:i4>258</vt:i4>
      </vt:variant>
      <vt:variant>
        <vt:i4>0</vt:i4>
      </vt:variant>
      <vt:variant>
        <vt:i4>5</vt:i4>
      </vt:variant>
      <vt:variant>
        <vt:lpwstr>http://ru.wikipedia.org/wiki/%D0%9F%D1%80%D0%BE%D1%82%D0%BE%D0%BA%D0%BE%D0%BB_%D0%BF%D0%B5%D1%80%D0%B5%D0%B4%D0%B0%D1%87%D0%B8_%D0%B4%D0%B0%D0%BD%D0%BD%D1%8B%D1%85</vt:lpwstr>
      </vt:variant>
      <vt:variant>
        <vt:lpwstr/>
      </vt:variant>
      <vt:variant>
        <vt:i4>7995394</vt:i4>
      </vt:variant>
      <vt:variant>
        <vt:i4>255</vt:i4>
      </vt:variant>
      <vt:variant>
        <vt:i4>0</vt:i4>
      </vt:variant>
      <vt:variant>
        <vt:i4>5</vt:i4>
      </vt:variant>
      <vt:variant>
        <vt:lpwstr>http://ru.wikipedia.org/wiki/%D0%A1%D0%B5%D1%82%D0%B5%D0%B2%D0%BE%D0%B9_%D0%BF%D1%80%D0%BE%D1%82%D0%BE%D0%BA%D0%BE%D0%BB</vt:lpwstr>
      </vt:variant>
      <vt:variant>
        <vt:lpwstr/>
      </vt:variant>
      <vt:variant>
        <vt:i4>5439505</vt:i4>
      </vt:variant>
      <vt:variant>
        <vt:i4>252</vt:i4>
      </vt:variant>
      <vt:variant>
        <vt:i4>0</vt:i4>
      </vt:variant>
      <vt:variant>
        <vt:i4>5</vt:i4>
      </vt:variant>
      <vt:variant>
        <vt:lpwstr>http://ru.wikipedia.org/wiki/%D0%93%D0%B8%D0%BF%D0%B5%D1%80%D1%82%D0%B5%D0%BA%D1%81%D1%82</vt:lpwstr>
      </vt:variant>
      <vt:variant>
        <vt:lpwstr/>
      </vt:variant>
      <vt:variant>
        <vt:i4>6357038</vt:i4>
      </vt:variant>
      <vt:variant>
        <vt:i4>249</vt:i4>
      </vt:variant>
      <vt:variant>
        <vt:i4>0</vt:i4>
      </vt:variant>
      <vt:variant>
        <vt:i4>5</vt:i4>
      </vt:variant>
      <vt:variant>
        <vt:lpwstr>http://ru.wikipedia.org/wiki/IP</vt:lpwstr>
      </vt:variant>
      <vt:variant>
        <vt:lpwstr/>
      </vt:variant>
      <vt:variant>
        <vt:i4>8323182</vt:i4>
      </vt:variant>
      <vt:variant>
        <vt:i4>246</vt:i4>
      </vt:variant>
      <vt:variant>
        <vt:i4>0</vt:i4>
      </vt:variant>
      <vt:variant>
        <vt:i4>5</vt:i4>
      </vt:variant>
      <vt:variant>
        <vt:lpwstr>http://ru.wikipedia.org/wiki/%D0%9C%D1%83%D0%BB%D1%8C%D1%82%D0%B8%D0%BC%D0%B5%D0%B4%D0%B8%D0%B0</vt:lpwstr>
      </vt:variant>
      <vt:variant>
        <vt:lpwstr/>
      </vt:variant>
      <vt:variant>
        <vt:i4>2556001</vt:i4>
      </vt:variant>
      <vt:variant>
        <vt:i4>243</vt:i4>
      </vt:variant>
      <vt:variant>
        <vt:i4>0</vt:i4>
      </vt:variant>
      <vt:variant>
        <vt:i4>5</vt:i4>
      </vt:variant>
      <vt:variant>
        <vt:lpwstr>http://ru.wikipedia.org/wiki/%D0%A1%D0%BE%D0%B2%D0%BC%D0%B5%D1%81%D1%82%D0%B8%D0%BC%D0%BE%D1%81%D1%82%D1%8C</vt:lpwstr>
      </vt:variant>
      <vt:variant>
        <vt:lpwstr/>
      </vt:variant>
      <vt:variant>
        <vt:i4>5636151</vt:i4>
      </vt:variant>
      <vt:variant>
        <vt:i4>240</vt:i4>
      </vt:variant>
      <vt:variant>
        <vt:i4>0</vt:i4>
      </vt:variant>
      <vt:variant>
        <vt:i4>5</vt:i4>
      </vt:variant>
      <vt:variant>
        <vt:lpwstr>http://ru.wikipedia.org/wiki/ITU_G.992.5_Annex_L</vt:lpwstr>
      </vt:variant>
      <vt:variant>
        <vt:lpwstr/>
      </vt:variant>
      <vt:variant>
        <vt:i4>5701687</vt:i4>
      </vt:variant>
      <vt:variant>
        <vt:i4>237</vt:i4>
      </vt:variant>
      <vt:variant>
        <vt:i4>0</vt:i4>
      </vt:variant>
      <vt:variant>
        <vt:i4>5</vt:i4>
      </vt:variant>
      <vt:variant>
        <vt:lpwstr>http://ru.wikipedia.org/wiki/ITU_G.992.5_Annex_M</vt:lpwstr>
      </vt:variant>
      <vt:variant>
        <vt:lpwstr/>
      </vt:variant>
      <vt:variant>
        <vt:i4>1114193</vt:i4>
      </vt:variant>
      <vt:variant>
        <vt:i4>234</vt:i4>
      </vt:variant>
      <vt:variant>
        <vt:i4>0</vt:i4>
      </vt:variant>
      <vt:variant>
        <vt:i4>5</vt:i4>
      </vt:variant>
      <vt:variant>
        <vt:lpwstr>http://ru.wikipedia.org/wiki/ADSL_Annex_B</vt:lpwstr>
      </vt:variant>
      <vt:variant>
        <vt:lpwstr/>
      </vt:variant>
      <vt:variant>
        <vt:i4>1114193</vt:i4>
      </vt:variant>
      <vt:variant>
        <vt:i4>231</vt:i4>
      </vt:variant>
      <vt:variant>
        <vt:i4>0</vt:i4>
      </vt:variant>
      <vt:variant>
        <vt:i4>5</vt:i4>
      </vt:variant>
      <vt:variant>
        <vt:lpwstr>http://ru.wikipedia.org/wiki/ADSL_Annex_A</vt:lpwstr>
      </vt:variant>
      <vt:variant>
        <vt:lpwstr/>
      </vt:variant>
      <vt:variant>
        <vt:i4>5046332</vt:i4>
      </vt:variant>
      <vt:variant>
        <vt:i4>228</vt:i4>
      </vt:variant>
      <vt:variant>
        <vt:i4>0</vt:i4>
      </vt:variant>
      <vt:variant>
        <vt:i4>5</vt:i4>
      </vt:variant>
      <vt:variant>
        <vt:lpwstr>http://ru.wikipedia.org/wiki/ITU_G.992.5</vt:lpwstr>
      </vt:variant>
      <vt:variant>
        <vt:lpwstr/>
      </vt:variant>
      <vt:variant>
        <vt:i4>8323091</vt:i4>
      </vt:variant>
      <vt:variant>
        <vt:i4>225</vt:i4>
      </vt:variant>
      <vt:variant>
        <vt:i4>0</vt:i4>
      </vt:variant>
      <vt:variant>
        <vt:i4>5</vt:i4>
      </vt:variant>
      <vt:variant>
        <vt:lpwstr>http://ru.wikipedia.org/wiki/ITU_G.992.3/4</vt:lpwstr>
      </vt:variant>
      <vt:variant>
        <vt:lpwstr/>
      </vt:variant>
      <vt:variant>
        <vt:i4>4587616</vt:i4>
      </vt:variant>
      <vt:variant>
        <vt:i4>222</vt:i4>
      </vt:variant>
      <vt:variant>
        <vt:i4>0</vt:i4>
      </vt:variant>
      <vt:variant>
        <vt:i4>5</vt:i4>
      </vt:variant>
      <vt:variant>
        <vt:lpwstr>http://ru.wikipedia.org/w/index.php?title=ITU_G.992.3_Annex_M&amp;action=edit&amp;redlink=1</vt:lpwstr>
      </vt:variant>
      <vt:variant>
        <vt:lpwstr/>
      </vt:variant>
      <vt:variant>
        <vt:i4>4587617</vt:i4>
      </vt:variant>
      <vt:variant>
        <vt:i4>219</vt:i4>
      </vt:variant>
      <vt:variant>
        <vt:i4>0</vt:i4>
      </vt:variant>
      <vt:variant>
        <vt:i4>5</vt:i4>
      </vt:variant>
      <vt:variant>
        <vt:lpwstr>http://ru.wikipedia.org/w/index.php?title=ITU_G.992.3_Annex_L&amp;action=edit&amp;redlink=1</vt:lpwstr>
      </vt:variant>
      <vt:variant>
        <vt:lpwstr/>
      </vt:variant>
      <vt:variant>
        <vt:i4>4587623</vt:i4>
      </vt:variant>
      <vt:variant>
        <vt:i4>216</vt:i4>
      </vt:variant>
      <vt:variant>
        <vt:i4>0</vt:i4>
      </vt:variant>
      <vt:variant>
        <vt:i4>5</vt:i4>
      </vt:variant>
      <vt:variant>
        <vt:lpwstr>http://ru.wikipedia.org/w/index.php?title=ITU_G.992.3_Annex_J&amp;action=edit&amp;redlink=1</vt:lpwstr>
      </vt:variant>
      <vt:variant>
        <vt:lpwstr/>
      </vt:variant>
      <vt:variant>
        <vt:i4>1114193</vt:i4>
      </vt:variant>
      <vt:variant>
        <vt:i4>213</vt:i4>
      </vt:variant>
      <vt:variant>
        <vt:i4>0</vt:i4>
      </vt:variant>
      <vt:variant>
        <vt:i4>5</vt:i4>
      </vt:variant>
      <vt:variant>
        <vt:lpwstr>http://ru.wikipedia.org/wiki/ADSL_Annex_B</vt:lpwstr>
      </vt:variant>
      <vt:variant>
        <vt:lpwstr/>
      </vt:variant>
      <vt:variant>
        <vt:i4>1114193</vt:i4>
      </vt:variant>
      <vt:variant>
        <vt:i4>210</vt:i4>
      </vt:variant>
      <vt:variant>
        <vt:i4>0</vt:i4>
      </vt:variant>
      <vt:variant>
        <vt:i4>5</vt:i4>
      </vt:variant>
      <vt:variant>
        <vt:lpwstr>http://ru.wikipedia.org/wiki/ADSL_Annex_A</vt:lpwstr>
      </vt:variant>
      <vt:variant>
        <vt:lpwstr/>
      </vt:variant>
      <vt:variant>
        <vt:i4>8323091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http://ru.wikipedia.org/wiki/ITU_G.992.3/4</vt:lpwstr>
      </vt:variant>
      <vt:variant>
        <vt:lpwstr/>
      </vt:variant>
      <vt:variant>
        <vt:i4>4849724</vt:i4>
      </vt:variant>
      <vt:variant>
        <vt:i4>204</vt:i4>
      </vt:variant>
      <vt:variant>
        <vt:i4>0</vt:i4>
      </vt:variant>
      <vt:variant>
        <vt:i4>5</vt:i4>
      </vt:variant>
      <vt:variant>
        <vt:lpwstr>http://ru.wikipedia.org/wiki/ITU_G.992.2</vt:lpwstr>
      </vt:variant>
      <vt:variant>
        <vt:lpwstr/>
      </vt:variant>
      <vt:variant>
        <vt:i4>1114193</vt:i4>
      </vt:variant>
      <vt:variant>
        <vt:i4>201</vt:i4>
      </vt:variant>
      <vt:variant>
        <vt:i4>0</vt:i4>
      </vt:variant>
      <vt:variant>
        <vt:i4>5</vt:i4>
      </vt:variant>
      <vt:variant>
        <vt:lpwstr>http://ru.wikipedia.org/wiki/ADSL_Annex_B</vt:lpwstr>
      </vt:variant>
      <vt:variant>
        <vt:lpwstr/>
      </vt:variant>
      <vt:variant>
        <vt:i4>1114193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http://ru.wikipedia.org/wiki/ADSL_Annex_A</vt:lpwstr>
      </vt:variant>
      <vt:variant>
        <vt:lpwstr/>
      </vt:variant>
      <vt:variant>
        <vt:i4>4784188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http://ru.wikipedia.org/wiki/ITU_G.992.1</vt:lpwstr>
      </vt:variant>
      <vt:variant>
        <vt:lpwstr/>
      </vt:variant>
      <vt:variant>
        <vt:i4>2883641</vt:i4>
      </vt:variant>
      <vt:variant>
        <vt:i4>192</vt:i4>
      </vt:variant>
      <vt:variant>
        <vt:i4>0</vt:i4>
      </vt:variant>
      <vt:variant>
        <vt:i4>5</vt:i4>
      </vt:variant>
      <vt:variant>
        <vt:lpwstr>http://rtc.rt.ru/GD/DBP/DocLib/Forms/DispForm.aspx?ID=2202&amp;Source=http%3A%2F%2Frtc%2Ert%2Eru%2FGD%2FDBP%2FPages%2Fpobp%2Easpx%3FGroupString%3D%253B%2523%25D0%2591%25D0%259F%252E%25D0%259F%25D0%25A0%252E05%2520%252D%2520%25D0%259F%25D0%25BB%25D0%25B0%25D0%252</vt:lpwstr>
      </vt:variant>
      <vt:variant>
        <vt:lpwstr/>
      </vt:variant>
      <vt:variant>
        <vt:i4>2621481</vt:i4>
      </vt:variant>
      <vt:variant>
        <vt:i4>189</vt:i4>
      </vt:variant>
      <vt:variant>
        <vt:i4>0</vt:i4>
      </vt:variant>
      <vt:variant>
        <vt:i4>5</vt:i4>
      </vt:variant>
      <vt:variant>
        <vt:lpwstr>http://rtc.rt.ru/GD/DBP/DocLib/Forms/DispForm.aspx?ID=2980&amp;Source=http%3A%2F%2Frtc%2Ert%2Eru%2FGD%2FDBP%2FPages%2Fad%2Easpx&amp;RootFolder=%2FGD%2FDBP%2FDocLib&amp;ContentTypeId=0x0101000BC85B1AA3B21D4EAD739C7D20709ED0</vt:lpwstr>
      </vt:variant>
      <vt:variant>
        <vt:lpwstr/>
      </vt:variant>
      <vt:variant>
        <vt:i4>7143469</vt:i4>
      </vt:variant>
      <vt:variant>
        <vt:i4>186</vt:i4>
      </vt:variant>
      <vt:variant>
        <vt:i4>0</vt:i4>
      </vt:variant>
      <vt:variant>
        <vt:i4>5</vt:i4>
      </vt:variant>
      <vt:variant>
        <vt:lpwstr>http://rtc.rt.ru/GD/DBP/DocLib/Forms/DispForm.aspx?ID=2939&amp;Source=http%3A%2F%2Frtc%2Ert%2Eru%2FGD%2FDBP%2FPages%2Fdbp%2Easpx&amp;RootFolder=%2FGD%2FDBP%2FDocLib&amp;ContentTypeId=0x0101000BC85B1AA3B21D4EAD739C7D20709ED0</vt:lpwstr>
      </vt:variant>
      <vt:variant>
        <vt:lpwstr/>
      </vt:variant>
      <vt:variant>
        <vt:i4>6422571</vt:i4>
      </vt:variant>
      <vt:variant>
        <vt:i4>183</vt:i4>
      </vt:variant>
      <vt:variant>
        <vt:i4>0</vt:i4>
      </vt:variant>
      <vt:variant>
        <vt:i4>5</vt:i4>
      </vt:variant>
      <vt:variant>
        <vt:lpwstr>http://rtc.rt.ru/GD/DBP/DocLib/Forms/DispForm.aspx?ID=2956&amp;Source=http%3A%2F%2Frtc%2Ert%2Eru%2FGD%2FDBP%2FPages%2Fdbp%2Easpx&amp;RootFolder=%2FGD%2FDBP%2FDocLib&amp;ContentTypeId=0x0101000BC85B1AA3B21D4EAD739C7D20709ED0</vt:lpwstr>
      </vt:variant>
      <vt:variant>
        <vt:lpwstr/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_Toc370229318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_Toc370229317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_Toc370229316</vt:lpwstr>
      </vt:variant>
      <vt:variant>
        <vt:i4>1703986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_Toc370229315</vt:lpwstr>
      </vt:variant>
      <vt:variant>
        <vt:i4>1703986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_Toc370229314</vt:lpwstr>
      </vt:variant>
      <vt:variant>
        <vt:i4>1703986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_Toc370229313</vt:lpwstr>
      </vt:variant>
      <vt:variant>
        <vt:i4>1703986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_Toc370229312</vt:lpwstr>
      </vt:variant>
      <vt:variant>
        <vt:i4>1703986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_Toc370229311</vt:lpwstr>
      </vt:variant>
      <vt:variant>
        <vt:i4>1703986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_Toc370229310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_Toc370229309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_Toc370229308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_Toc370229307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_Toc370229306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_Toc370229305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_Toc370229304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_Toc370229303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_Toc370229302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_Toc370229301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_Toc370229300</vt:lpwstr>
      </vt:variant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_Toc370229299</vt:lpwstr>
      </vt:variant>
      <vt:variant>
        <vt:i4>1179699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_Toc370229298</vt:lpwstr>
      </vt:variant>
      <vt:variant>
        <vt:i4>1179699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_Toc370229297</vt:lpwstr>
      </vt:variant>
      <vt:variant>
        <vt:i4>1179699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_Toc370229296</vt:lpwstr>
      </vt:variant>
      <vt:variant>
        <vt:i4>1179699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_Toc370229295</vt:lpwstr>
      </vt:variant>
      <vt:variant>
        <vt:i4>1179699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_Toc370229294</vt:lpwstr>
      </vt:variant>
      <vt:variant>
        <vt:i4>1179699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_Toc370229293</vt:lpwstr>
      </vt:variant>
      <vt:variant>
        <vt:i4>1179699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_Toc370229292</vt:lpwstr>
      </vt:variant>
      <vt:variant>
        <vt:i4>1179699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_Toc370229291</vt:lpwstr>
      </vt:variant>
      <vt:variant>
        <vt:i4>1179699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_Toc370229290</vt:lpwstr>
      </vt:variant>
      <vt:variant>
        <vt:i4>1245235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_Toc370229289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ТТ к АО VDSL2</dc:title>
  <dc:creator>K.Pavlyuk</dc:creator>
  <cp:lastModifiedBy>Немеровская Наталия Сергеевна</cp:lastModifiedBy>
  <cp:revision>2</cp:revision>
  <cp:lastPrinted>2011-12-07T08:29:00Z</cp:lastPrinted>
  <dcterms:created xsi:type="dcterms:W3CDTF">2021-10-26T16:10:00Z</dcterms:created>
  <dcterms:modified xsi:type="dcterms:W3CDTF">2021-10-26T16:10:00Z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Дата утверждения">
    <vt:lpwstr>На согласовании</vt:lpwstr>
  </property>
  <property fmtid="{D5CDD505-2E9C-101B-9397-08002B2CF9AE}" pid="3" name="Описание">
    <vt:lpwstr>Описание услуги "Аудиоконференцсвязь"</vt:lpwstr>
  </property>
</Properties>
</file>